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Spec="right" w:tblpY="4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E179B7" w:rsidRPr="00C979F3" w14:paraId="19ABDB21" w14:textId="77777777" w:rsidTr="00E179B7">
        <w:trPr>
          <w:trHeight w:val="222"/>
        </w:trPr>
        <w:tc>
          <w:tcPr>
            <w:tcW w:w="3841" w:type="dxa"/>
            <w:shd w:val="clear" w:color="auto" w:fill="auto"/>
          </w:tcPr>
          <w:p w14:paraId="330D20B0" w14:textId="77777777" w:rsidR="00E179B7" w:rsidRPr="00C979F3" w:rsidRDefault="00E179B7" w:rsidP="00E179B7">
            <w:pPr>
              <w:tabs>
                <w:tab w:val="left" w:pos="4111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C979F3">
              <w:rPr>
                <w:rFonts w:ascii="Arial" w:eastAsia="Times New Roman" w:hAnsi="Arial" w:cs="Arial"/>
                <w:b/>
                <w:color w:val="000000"/>
                <w:lang w:eastAsia="lt-LT"/>
              </w:rPr>
              <w:t>PATVIRTINTA</w:t>
            </w:r>
          </w:p>
        </w:tc>
      </w:tr>
      <w:tr w:rsidR="00E179B7" w:rsidRPr="00C979F3" w14:paraId="75F22FBF" w14:textId="77777777" w:rsidTr="00E179B7">
        <w:trPr>
          <w:trHeight w:val="1090"/>
        </w:trPr>
        <w:tc>
          <w:tcPr>
            <w:tcW w:w="3841" w:type="dxa"/>
            <w:shd w:val="clear" w:color="auto" w:fill="auto"/>
          </w:tcPr>
          <w:p w14:paraId="710236A2" w14:textId="4D217E12" w:rsidR="00E179B7" w:rsidRPr="00C979F3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C979F3">
              <w:rPr>
                <w:rFonts w:ascii="Arial" w:eastAsia="Times New Roman" w:hAnsi="Arial" w:cs="Arial"/>
                <w:color w:val="000000"/>
                <w:lang w:eastAsia="lt-LT"/>
              </w:rPr>
              <w:t>LITGRID AB 20</w:t>
            </w:r>
            <w:r w:rsidR="00246ADD" w:rsidRPr="00C979F3">
              <w:rPr>
                <w:rFonts w:ascii="Arial" w:eastAsia="Times New Roman" w:hAnsi="Arial" w:cs="Arial"/>
                <w:color w:val="000000"/>
                <w:lang w:eastAsia="lt-LT"/>
              </w:rPr>
              <w:t>1</w:t>
            </w:r>
            <w:r w:rsidR="00F63F40">
              <w:rPr>
                <w:rFonts w:ascii="Arial" w:eastAsia="Times New Roman" w:hAnsi="Arial" w:cs="Arial"/>
                <w:color w:val="000000"/>
                <w:lang w:eastAsia="lt-LT"/>
              </w:rPr>
              <w:t>9</w:t>
            </w:r>
            <w:r w:rsidRPr="00C979F3">
              <w:rPr>
                <w:rFonts w:ascii="Arial" w:eastAsia="Times New Roman" w:hAnsi="Arial" w:cs="Arial"/>
                <w:color w:val="000000"/>
                <w:lang w:eastAsia="lt-LT"/>
              </w:rPr>
              <w:t xml:space="preserve"> m.</w:t>
            </w:r>
          </w:p>
          <w:p w14:paraId="7CF6E726" w14:textId="3FCD5CD6" w:rsidR="00E179B7" w:rsidRPr="00C979F3" w:rsidRDefault="00F63F40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lang w:eastAsia="lt-LT"/>
              </w:rPr>
              <w:t>Rugsėjo</w:t>
            </w:r>
            <w:r w:rsidR="00E179B7" w:rsidRPr="00C979F3">
              <w:rPr>
                <w:rFonts w:ascii="Arial" w:eastAsia="Times New Roman" w:hAnsi="Arial" w:cs="Arial"/>
                <w:color w:val="000000"/>
                <w:lang w:eastAsia="lt-LT"/>
              </w:rPr>
              <w:t xml:space="preserve"> </w:t>
            </w:r>
            <w:r w:rsidR="00B77BD8">
              <w:rPr>
                <w:rFonts w:ascii="Arial" w:eastAsia="Times New Roman" w:hAnsi="Arial" w:cs="Arial"/>
                <w:color w:val="000000"/>
                <w:lang w:eastAsia="lt-LT"/>
              </w:rPr>
              <w:t>27</w:t>
            </w:r>
            <w:r w:rsidR="00E179B7" w:rsidRPr="00C979F3">
              <w:rPr>
                <w:rFonts w:ascii="Arial" w:eastAsia="Times New Roman" w:hAnsi="Arial" w:cs="Arial"/>
                <w:color w:val="000000"/>
                <w:lang w:eastAsia="lt-LT"/>
              </w:rPr>
              <w:t xml:space="preserve"> d.</w:t>
            </w:r>
          </w:p>
          <w:p w14:paraId="270E9837" w14:textId="39746BFF" w:rsidR="00E179B7" w:rsidRPr="00316E54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C979F3">
              <w:rPr>
                <w:rFonts w:ascii="Arial" w:eastAsia="Times New Roman" w:hAnsi="Arial" w:cs="Arial"/>
                <w:color w:val="000000"/>
                <w:lang w:eastAsia="lt-LT"/>
              </w:rPr>
              <w:t>Perdavimo tinklo departamento direktoriaus nurodymu Nr.</w:t>
            </w:r>
            <w:r w:rsidR="00B77BD8">
              <w:rPr>
                <w:rFonts w:ascii="Arial" w:eastAsia="Times New Roman" w:hAnsi="Arial" w:cs="Arial"/>
                <w:color w:val="000000"/>
                <w:lang w:eastAsia="lt-LT"/>
              </w:rPr>
              <w:t>19NU-349</w:t>
            </w:r>
          </w:p>
        </w:tc>
      </w:tr>
    </w:tbl>
    <w:p w14:paraId="671EB44F" w14:textId="77777777" w:rsidR="00E179B7" w:rsidRPr="00C979F3" w:rsidRDefault="00E179B7" w:rsidP="00E179B7">
      <w:pPr>
        <w:rPr>
          <w:sz w:val="24"/>
          <w:szCs w:val="24"/>
        </w:rPr>
      </w:pPr>
    </w:p>
    <w:p w14:paraId="1FF839B4" w14:textId="77777777" w:rsidR="00E179B7" w:rsidRPr="00C979F3" w:rsidRDefault="00E179B7" w:rsidP="00E179B7">
      <w:pPr>
        <w:rPr>
          <w:sz w:val="24"/>
          <w:szCs w:val="24"/>
        </w:rPr>
      </w:pPr>
    </w:p>
    <w:p w14:paraId="10CA83AA" w14:textId="77777777" w:rsidR="00E179B7" w:rsidRPr="00C979F3" w:rsidRDefault="00E179B7" w:rsidP="00E179B7">
      <w:pPr>
        <w:rPr>
          <w:sz w:val="24"/>
          <w:szCs w:val="24"/>
        </w:rPr>
      </w:pPr>
    </w:p>
    <w:p w14:paraId="4429B8FF" w14:textId="77777777" w:rsidR="006D4A6A" w:rsidRPr="00C979F3" w:rsidRDefault="00E179B7" w:rsidP="00F3561B">
      <w:pPr>
        <w:jc w:val="center"/>
        <w:rPr>
          <w:b/>
          <w:sz w:val="24"/>
          <w:szCs w:val="24"/>
        </w:rPr>
      </w:pPr>
      <w:r w:rsidRPr="00C979F3">
        <w:rPr>
          <w:b/>
          <w:sz w:val="24"/>
          <w:szCs w:val="24"/>
        </w:rPr>
        <w:t xml:space="preserve">Pagrindinių </w:t>
      </w:r>
      <w:r w:rsidR="0043140F" w:rsidRPr="00C979F3">
        <w:rPr>
          <w:b/>
          <w:sz w:val="24"/>
          <w:szCs w:val="24"/>
        </w:rPr>
        <w:t xml:space="preserve">ir kitų </w:t>
      </w:r>
      <w:r w:rsidRPr="00C979F3">
        <w:rPr>
          <w:b/>
          <w:sz w:val="24"/>
          <w:szCs w:val="24"/>
        </w:rPr>
        <w:t>RAA įre</w:t>
      </w:r>
      <w:r w:rsidR="000356A4" w:rsidRPr="00C979F3">
        <w:rPr>
          <w:b/>
          <w:sz w:val="24"/>
          <w:szCs w:val="24"/>
        </w:rPr>
        <w:t>ng</w:t>
      </w:r>
      <w:r w:rsidRPr="00C979F3">
        <w:rPr>
          <w:b/>
          <w:sz w:val="24"/>
          <w:szCs w:val="24"/>
        </w:rPr>
        <w:t>inių</w:t>
      </w:r>
      <w:r w:rsidR="000356A4" w:rsidRPr="00C979F3">
        <w:rPr>
          <w:b/>
          <w:sz w:val="24"/>
          <w:szCs w:val="24"/>
        </w:rPr>
        <w:t xml:space="preserve"> </w:t>
      </w:r>
      <w:r w:rsidR="0049342E" w:rsidRPr="00C979F3">
        <w:rPr>
          <w:b/>
          <w:sz w:val="24"/>
          <w:szCs w:val="24"/>
        </w:rPr>
        <w:t>sąrankos</w:t>
      </w:r>
      <w:r w:rsidR="000356A4" w:rsidRPr="00C979F3">
        <w:rPr>
          <w:b/>
          <w:sz w:val="24"/>
          <w:szCs w:val="24"/>
        </w:rPr>
        <w:t xml:space="preserve"> </w:t>
      </w:r>
      <w:r w:rsidR="003F0CE9" w:rsidRPr="00C979F3">
        <w:rPr>
          <w:b/>
          <w:sz w:val="24"/>
          <w:szCs w:val="24"/>
        </w:rPr>
        <w:t>lauko</w:t>
      </w:r>
      <w:r w:rsidR="006E62B9" w:rsidRPr="00C979F3">
        <w:rPr>
          <w:b/>
          <w:sz w:val="24"/>
          <w:szCs w:val="24"/>
        </w:rPr>
        <w:t xml:space="preserve"> tarpinių gnybtynų</w:t>
      </w:r>
      <w:r w:rsidR="005A480A" w:rsidRPr="00C979F3">
        <w:rPr>
          <w:b/>
          <w:sz w:val="24"/>
          <w:szCs w:val="24"/>
        </w:rPr>
        <w:t xml:space="preserve"> </w:t>
      </w:r>
      <w:r w:rsidR="00F3561B" w:rsidRPr="00C979F3">
        <w:rPr>
          <w:b/>
          <w:sz w:val="24"/>
          <w:szCs w:val="24"/>
        </w:rPr>
        <w:t>spint</w:t>
      </w:r>
      <w:r w:rsidR="0049342E" w:rsidRPr="00C979F3">
        <w:rPr>
          <w:b/>
          <w:sz w:val="24"/>
          <w:szCs w:val="24"/>
        </w:rPr>
        <w:t>o</w:t>
      </w:r>
      <w:r w:rsidR="005A480A" w:rsidRPr="00C979F3">
        <w:rPr>
          <w:b/>
          <w:sz w:val="24"/>
          <w:szCs w:val="24"/>
        </w:rPr>
        <w:t>s</w:t>
      </w:r>
      <w:r w:rsidR="0049342E" w:rsidRPr="00C979F3">
        <w:rPr>
          <w:b/>
          <w:sz w:val="24"/>
          <w:szCs w:val="24"/>
        </w:rPr>
        <w:t>e</w:t>
      </w:r>
      <w:r w:rsidR="00F3561B" w:rsidRPr="00C979F3">
        <w:rPr>
          <w:b/>
          <w:sz w:val="24"/>
          <w:szCs w:val="24"/>
        </w:rPr>
        <w:t xml:space="preserve"> </w:t>
      </w:r>
    </w:p>
    <w:p w14:paraId="0FAAD6DF" w14:textId="77777777" w:rsidR="00DD46F4" w:rsidRPr="00C979F3" w:rsidRDefault="005B3522" w:rsidP="00F3561B">
      <w:pPr>
        <w:jc w:val="center"/>
        <w:rPr>
          <w:b/>
          <w:sz w:val="24"/>
          <w:szCs w:val="24"/>
        </w:rPr>
      </w:pPr>
      <w:r w:rsidRPr="00C979F3">
        <w:rPr>
          <w:b/>
          <w:sz w:val="24"/>
          <w:szCs w:val="24"/>
        </w:rPr>
        <w:t xml:space="preserve">Užsakovo patikrinimo </w:t>
      </w:r>
      <w:r w:rsidR="006D4A6A" w:rsidRPr="00C979F3">
        <w:rPr>
          <w:b/>
          <w:sz w:val="24"/>
          <w:szCs w:val="24"/>
        </w:rPr>
        <w:t>protokolas</w:t>
      </w:r>
      <w:r w:rsidRPr="00C979F3">
        <w:rPr>
          <w:b/>
          <w:sz w:val="24"/>
          <w:szCs w:val="24"/>
        </w:rPr>
        <w:t xml:space="preserve"> gamyklinių bandymų metu</w:t>
      </w:r>
    </w:p>
    <w:p w14:paraId="2801E063" w14:textId="77777777" w:rsidR="00963388" w:rsidRPr="00C979F3" w:rsidRDefault="00963388" w:rsidP="00F3561B">
      <w:pPr>
        <w:jc w:val="center"/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6237"/>
      </w:tblGrid>
      <w:tr w:rsidR="00306BE9" w:rsidRPr="007B5BBF" w14:paraId="685E3AE1" w14:textId="77777777" w:rsidTr="00835FEE">
        <w:trPr>
          <w:trHeight w:val="569"/>
        </w:trPr>
        <w:tc>
          <w:tcPr>
            <w:tcW w:w="4673" w:type="dxa"/>
          </w:tcPr>
          <w:p w14:paraId="6B09F25B" w14:textId="77777777" w:rsidR="00306BE9" w:rsidRPr="007B5BBF" w:rsidRDefault="00306BE9" w:rsidP="00F35C99">
            <w:r w:rsidRPr="007B5BBF">
              <w:t>Rekonstruojama/ statoma TP</w:t>
            </w:r>
          </w:p>
        </w:tc>
        <w:tc>
          <w:tcPr>
            <w:tcW w:w="6237" w:type="dxa"/>
          </w:tcPr>
          <w:p w14:paraId="77A37654" w14:textId="77777777" w:rsidR="00306BE9" w:rsidRPr="006E5E56" w:rsidRDefault="00306BE9" w:rsidP="00F35C99">
            <w:pPr>
              <w:jc w:val="center"/>
              <w:rPr>
                <w:b/>
                <w:sz w:val="28"/>
                <w:szCs w:val="28"/>
              </w:rPr>
            </w:pPr>
          </w:p>
          <w:p w14:paraId="54FF7CA9" w14:textId="665E2C09" w:rsidR="00306BE9" w:rsidRPr="007B5BBF" w:rsidRDefault="00306BE9" w:rsidP="00F35C99">
            <w:pPr>
              <w:jc w:val="center"/>
              <w:rPr>
                <w:i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 TP</w:t>
            </w:r>
            <w:r w:rsidR="00BF6C8B">
              <w:rPr>
                <w:b/>
                <w:i/>
                <w:u w:val="single"/>
                <w:vertAlign w:val="subscript"/>
              </w:rPr>
              <w:t>/SP</w:t>
            </w:r>
            <w:r w:rsidRPr="007B5BBF">
              <w:rPr>
                <w:b/>
                <w:i/>
                <w:u w:val="single"/>
                <w:vertAlign w:val="subscript"/>
              </w:rPr>
              <w:t xml:space="preserve">  pavadinimą</w:t>
            </w:r>
          </w:p>
        </w:tc>
      </w:tr>
      <w:tr w:rsidR="00306BE9" w:rsidRPr="007B5BBF" w14:paraId="359AC5CE" w14:textId="77777777" w:rsidTr="00835FEE">
        <w:trPr>
          <w:trHeight w:val="619"/>
        </w:trPr>
        <w:tc>
          <w:tcPr>
            <w:tcW w:w="4673" w:type="dxa"/>
          </w:tcPr>
          <w:p w14:paraId="0205C1A1" w14:textId="77777777" w:rsidR="00306BE9" w:rsidRPr="007B5BBF" w:rsidRDefault="00306BE9" w:rsidP="00F35C99">
            <w:r>
              <w:t xml:space="preserve"> Gamykliniai bandymai vykdomi ir vertinamos spintos visai TP ar jos etapui</w:t>
            </w:r>
          </w:p>
        </w:tc>
        <w:tc>
          <w:tcPr>
            <w:tcW w:w="6237" w:type="dxa"/>
          </w:tcPr>
          <w:p w14:paraId="31E1E294" w14:textId="77777777" w:rsidR="00306BE9" w:rsidRPr="006E5E56" w:rsidRDefault="00306BE9" w:rsidP="00F35C99">
            <w:pPr>
              <w:jc w:val="center"/>
              <w:rPr>
                <w:b/>
                <w:sz w:val="28"/>
                <w:szCs w:val="28"/>
              </w:rPr>
            </w:pPr>
            <w:r w:rsidRPr="006E5E56">
              <w:rPr>
                <w:b/>
                <w:sz w:val="28"/>
                <w:szCs w:val="28"/>
              </w:rPr>
              <w:t>Visai TP</w:t>
            </w:r>
            <w:r w:rsidR="00D40174">
              <w:rPr>
                <w:b/>
                <w:sz w:val="28"/>
                <w:szCs w:val="28"/>
              </w:rPr>
              <w:t>/SP,</w:t>
            </w:r>
            <w:r w:rsidRPr="006E5E56">
              <w:rPr>
                <w:b/>
                <w:sz w:val="28"/>
                <w:szCs w:val="28"/>
              </w:rPr>
              <w:t xml:space="preserve"> </w:t>
            </w:r>
            <w:r w:rsidR="00D40174">
              <w:rPr>
                <w:b/>
                <w:sz w:val="28"/>
                <w:szCs w:val="28"/>
              </w:rPr>
              <w:t>ar e</w:t>
            </w:r>
            <w:r w:rsidRPr="006E5E56">
              <w:rPr>
                <w:b/>
                <w:sz w:val="28"/>
                <w:szCs w:val="28"/>
              </w:rPr>
              <w:t>tap</w:t>
            </w:r>
            <w:r w:rsidR="00D40174">
              <w:rPr>
                <w:b/>
                <w:sz w:val="28"/>
                <w:szCs w:val="28"/>
              </w:rPr>
              <w:t>ui</w:t>
            </w:r>
            <w:r w:rsidRPr="006E5E56">
              <w:rPr>
                <w:b/>
                <w:sz w:val="28"/>
                <w:szCs w:val="28"/>
              </w:rPr>
              <w:t xml:space="preserve"> Nr.___</w:t>
            </w:r>
          </w:p>
          <w:p w14:paraId="41BE1E3C" w14:textId="77777777" w:rsidR="00306BE9" w:rsidRPr="007B5BBF" w:rsidRDefault="00306BE9" w:rsidP="00F35C99">
            <w:pPr>
              <w:jc w:val="center"/>
              <w:rPr>
                <w:i/>
              </w:rPr>
            </w:pPr>
            <w:r>
              <w:rPr>
                <w:b/>
                <w:i/>
                <w:u w:val="single"/>
                <w:vertAlign w:val="subscript"/>
              </w:rPr>
              <w:t>Nereikalinga išbraukti, nurodyti etapo Nr.</w:t>
            </w:r>
          </w:p>
        </w:tc>
      </w:tr>
      <w:tr w:rsidR="00306BE9" w:rsidRPr="007B5BBF" w14:paraId="465168FE" w14:textId="77777777" w:rsidTr="00835FEE">
        <w:trPr>
          <w:trHeight w:val="559"/>
        </w:trPr>
        <w:tc>
          <w:tcPr>
            <w:tcW w:w="4673" w:type="dxa"/>
          </w:tcPr>
          <w:p w14:paraId="0DA339CB" w14:textId="77777777" w:rsidR="00306BE9" w:rsidRPr="007B5BBF" w:rsidDel="007959B1" w:rsidRDefault="00306BE9" w:rsidP="00F35C99">
            <w:r>
              <w:t>Lauko tarpinių gnybtų spintų kiekis pagal techninio projekto žiniaraštį</w:t>
            </w:r>
          </w:p>
        </w:tc>
        <w:tc>
          <w:tcPr>
            <w:tcW w:w="6237" w:type="dxa"/>
          </w:tcPr>
          <w:p w14:paraId="49ECDEF0" w14:textId="77777777" w:rsidR="00306BE9" w:rsidRPr="006E5E56" w:rsidRDefault="00306BE9" w:rsidP="00F35C99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1F316DE3" w14:textId="77777777" w:rsidR="00306BE9" w:rsidRPr="007B5BBF" w:rsidRDefault="00306BE9" w:rsidP="00F35C99">
            <w:pPr>
              <w:jc w:val="center"/>
              <w:rPr>
                <w:b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 xml:space="preserve">ų kiekį vnt. </w:t>
            </w:r>
          </w:p>
        </w:tc>
      </w:tr>
      <w:tr w:rsidR="00306BE9" w:rsidRPr="007B5BBF" w14:paraId="3E9667FA" w14:textId="77777777" w:rsidTr="00835FEE">
        <w:trPr>
          <w:trHeight w:val="559"/>
        </w:trPr>
        <w:tc>
          <w:tcPr>
            <w:tcW w:w="4673" w:type="dxa"/>
          </w:tcPr>
          <w:p w14:paraId="3C35B5B6" w14:textId="77777777" w:rsidR="00306BE9" w:rsidRDefault="00306BE9" w:rsidP="00F35C99">
            <w:r>
              <w:t>Vertinamų lauko tarpinių gnybtų spintų kiekis pateiktas vertinimui gamykliniuose bandymuose</w:t>
            </w:r>
          </w:p>
        </w:tc>
        <w:tc>
          <w:tcPr>
            <w:tcW w:w="6237" w:type="dxa"/>
          </w:tcPr>
          <w:p w14:paraId="7388CDFF" w14:textId="77777777" w:rsidR="00306BE9" w:rsidRPr="006E5E56" w:rsidRDefault="00306BE9" w:rsidP="00F35C99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6253A965" w14:textId="77777777" w:rsidR="00306BE9" w:rsidRDefault="00306BE9" w:rsidP="00F35C99">
            <w:pPr>
              <w:jc w:val="center"/>
              <w:rPr>
                <w:b/>
                <w:i/>
                <w:u w:val="single"/>
                <w:vertAlign w:val="subscript"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>ų kiekį vnt.</w:t>
            </w:r>
          </w:p>
        </w:tc>
      </w:tr>
    </w:tbl>
    <w:p w14:paraId="2B1FA4F5" w14:textId="77777777" w:rsidR="000442D7" w:rsidRPr="00C979F3" w:rsidRDefault="000442D7" w:rsidP="00035119">
      <w:pPr>
        <w:spacing w:after="0"/>
      </w:pPr>
    </w:p>
    <w:p w14:paraId="78081B40" w14:textId="55B776DF" w:rsidR="00744DCE" w:rsidRPr="00C979F3" w:rsidRDefault="0093469E" w:rsidP="0096501F">
      <w:pPr>
        <w:pStyle w:val="ListParagraph"/>
        <w:numPr>
          <w:ilvl w:val="0"/>
          <w:numId w:val="2"/>
        </w:numPr>
      </w:pPr>
      <w:r w:rsidRPr="00C979F3">
        <w:rPr>
          <w:b/>
        </w:rPr>
        <w:t>Pateikt</w:t>
      </w:r>
      <w:r w:rsidR="00835FEE">
        <w:rPr>
          <w:b/>
        </w:rPr>
        <w:t>a</w:t>
      </w:r>
      <w:r w:rsidRPr="00C979F3">
        <w:rPr>
          <w:b/>
        </w:rPr>
        <w:t xml:space="preserve"> vertinimui spint</w:t>
      </w:r>
      <w:r w:rsidR="00835FEE">
        <w:rPr>
          <w:b/>
        </w:rPr>
        <w:t>ų</w:t>
      </w:r>
      <w:r w:rsidRPr="00C979F3">
        <w:rPr>
          <w:b/>
        </w:rPr>
        <w:t xml:space="preserve"> sąrankos dokumentacija:</w: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6304599B" w14:textId="77777777" w:rsidTr="00F35C99">
        <w:trPr>
          <w:trHeight w:val="137"/>
        </w:trPr>
        <w:tc>
          <w:tcPr>
            <w:tcW w:w="1555" w:type="dxa"/>
          </w:tcPr>
          <w:p w14:paraId="6A0A54B1" w14:textId="77777777" w:rsidR="00416111" w:rsidRPr="00E0025E" w:rsidRDefault="00416111" w:rsidP="00416111">
            <w:pPr>
              <w:jc w:val="center"/>
            </w:pPr>
            <w:r w:rsidRPr="00E0025E">
              <w:t>Atitinka</w:t>
            </w:r>
          </w:p>
        </w:tc>
        <w:tc>
          <w:tcPr>
            <w:tcW w:w="1581" w:type="dxa"/>
          </w:tcPr>
          <w:p w14:paraId="2960009D" w14:textId="77777777" w:rsidR="00416111" w:rsidRDefault="00416111" w:rsidP="00416111">
            <w:pPr>
              <w:jc w:val="center"/>
            </w:pPr>
            <w:r w:rsidRPr="00E0025E">
              <w:t>Neatitinka</w:t>
            </w:r>
          </w:p>
        </w:tc>
      </w:tr>
      <w:tr w:rsidR="0089129A" w:rsidRPr="00C979F3" w14:paraId="49A7BC4E" w14:textId="77777777" w:rsidTr="0089129A">
        <w:trPr>
          <w:trHeight w:val="269"/>
        </w:trPr>
        <w:tc>
          <w:tcPr>
            <w:tcW w:w="1555" w:type="dxa"/>
            <w:vAlign w:val="center"/>
          </w:tcPr>
          <w:p w14:paraId="38EE6F98" w14:textId="77777777" w:rsidR="0089129A" w:rsidRPr="00C979F3" w:rsidRDefault="0089129A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E3BDD5B" w14:textId="77777777" w:rsidR="0089129A" w:rsidRPr="00C979F3" w:rsidRDefault="0089129A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2EFEAC8" w14:textId="614875B5" w:rsidR="00FA1E5C" w:rsidRPr="00C979F3" w:rsidRDefault="0089129A" w:rsidP="00262D9C">
      <w:pPr>
        <w:pStyle w:val="ListParagraph"/>
        <w:numPr>
          <w:ilvl w:val="1"/>
          <w:numId w:val="2"/>
        </w:numPr>
      </w:pPr>
      <w:r w:rsidRPr="00C979F3">
        <w:t>Pateiktos</w:t>
      </w:r>
      <w:r w:rsidR="002F67A6" w:rsidRPr="00C979F3">
        <w:t xml:space="preserve"> d</w:t>
      </w:r>
      <w:r w:rsidR="00624109" w:rsidRPr="00C979F3">
        <w:t>arbo projekto</w:t>
      </w:r>
      <w:r w:rsidR="00064770" w:rsidRPr="00C979F3">
        <w:t xml:space="preserve"> </w:t>
      </w:r>
      <w:r w:rsidR="002D04EF" w:rsidRPr="00C979F3">
        <w:t xml:space="preserve">RAA </w:t>
      </w:r>
      <w:r w:rsidR="00624109" w:rsidRPr="00C979F3">
        <w:t>dalies</w:t>
      </w:r>
      <w:r w:rsidR="007F7BEA">
        <w:t xml:space="preserve"> </w:t>
      </w:r>
      <w:r w:rsidR="00897245" w:rsidRPr="00C979F3">
        <w:t>spint</w:t>
      </w:r>
      <w:r w:rsidR="007F7BEA">
        <w:t>ų</w:t>
      </w:r>
      <w:r w:rsidR="00897245" w:rsidRPr="00C979F3">
        <w:t xml:space="preserve"> </w:t>
      </w:r>
      <w:r w:rsidR="00744DCE" w:rsidRPr="00C979F3">
        <w:t xml:space="preserve">montažinės </w:t>
      </w:r>
      <w:r w:rsidR="00064770" w:rsidRPr="00C979F3">
        <w:t xml:space="preserve">schemos </w:t>
      </w:r>
      <w:r w:rsidR="000C38F6" w:rsidRPr="00C979F3">
        <w:t>:</w:t>
      </w:r>
    </w:p>
    <w:p w14:paraId="090ECA75" w14:textId="77777777" w:rsidR="00A45379" w:rsidRPr="00C979F3" w:rsidRDefault="00A45379" w:rsidP="00FA1E5C">
      <w:pPr>
        <w:pStyle w:val="ListParagraph"/>
        <w:ind w:left="792"/>
      </w:pPr>
    </w:p>
    <w:p w14:paraId="1779AF24" w14:textId="77777777" w:rsidR="00744DCE" w:rsidRPr="00C979F3" w:rsidRDefault="00744DCE" w:rsidP="00744DCE">
      <w:pPr>
        <w:pStyle w:val="ListParagraph"/>
        <w:ind w:left="1440"/>
        <w:rPr>
          <w:b/>
          <w:i/>
        </w:rPr>
      </w:pPr>
      <w:r w:rsidRPr="00C979F3">
        <w:rPr>
          <w:b/>
          <w:i/>
        </w:rPr>
        <w:t>Pastabos:</w:t>
      </w:r>
    </w:p>
    <w:p w14:paraId="3240BA3E" w14:textId="77777777" w:rsidR="00DC421A" w:rsidRPr="00C979F3" w:rsidRDefault="00F2411B" w:rsidP="0089129A">
      <w:pPr>
        <w:pStyle w:val="ListParagraph"/>
        <w:ind w:left="144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8A954F" wp14:editId="608EE458">
                <wp:simplePos x="0" y="0"/>
                <wp:positionH relativeFrom="column">
                  <wp:posOffset>109855</wp:posOffset>
                </wp:positionH>
                <wp:positionV relativeFrom="paragraph">
                  <wp:posOffset>167005</wp:posOffset>
                </wp:positionV>
                <wp:extent cx="888682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142765"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.65pt,13.15pt" to="708.4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" strokecolor="black [3213]" strokeweight="1pt">
                <v:stroke joinstyle="miter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0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6BEEED30" w14:textId="77777777" w:rsidTr="00F35C99">
        <w:trPr>
          <w:trHeight w:val="137"/>
        </w:trPr>
        <w:tc>
          <w:tcPr>
            <w:tcW w:w="1555" w:type="dxa"/>
          </w:tcPr>
          <w:p w14:paraId="78359EE8" w14:textId="77777777" w:rsidR="00416111" w:rsidRPr="00292D4F" w:rsidRDefault="00416111" w:rsidP="00416111">
            <w:pPr>
              <w:jc w:val="center"/>
            </w:pPr>
            <w:r w:rsidRPr="00292D4F">
              <w:t>Atitinka</w:t>
            </w:r>
          </w:p>
        </w:tc>
        <w:tc>
          <w:tcPr>
            <w:tcW w:w="1581" w:type="dxa"/>
          </w:tcPr>
          <w:p w14:paraId="3C1E27F0" w14:textId="77777777" w:rsidR="00416111" w:rsidRDefault="00416111" w:rsidP="00416111">
            <w:pPr>
              <w:jc w:val="center"/>
            </w:pPr>
            <w:r w:rsidRPr="00292D4F">
              <w:t>Neatitinka</w:t>
            </w:r>
          </w:p>
        </w:tc>
      </w:tr>
      <w:tr w:rsidR="0089129A" w:rsidRPr="00C979F3" w14:paraId="277C9797" w14:textId="77777777" w:rsidTr="0089129A">
        <w:trPr>
          <w:trHeight w:val="269"/>
        </w:trPr>
        <w:tc>
          <w:tcPr>
            <w:tcW w:w="1555" w:type="dxa"/>
            <w:vAlign w:val="center"/>
          </w:tcPr>
          <w:p w14:paraId="480E43D2" w14:textId="77777777" w:rsidR="0089129A" w:rsidRPr="00C979F3" w:rsidRDefault="0089129A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64CB304" w14:textId="77777777" w:rsidR="0089129A" w:rsidRPr="00C979F3" w:rsidRDefault="0089129A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1D04E59" w14:textId="77777777" w:rsidR="0089129A" w:rsidRPr="00C979F3" w:rsidRDefault="0089129A" w:rsidP="0089129A">
      <w:pPr>
        <w:pStyle w:val="ListParagraph"/>
        <w:ind w:left="792"/>
      </w:pPr>
    </w:p>
    <w:p w14:paraId="5F5AAC02" w14:textId="5765BAC0" w:rsidR="00F2411B" w:rsidRPr="00C979F3" w:rsidRDefault="0089129A" w:rsidP="00744DCE">
      <w:pPr>
        <w:pStyle w:val="ListParagraph"/>
        <w:numPr>
          <w:ilvl w:val="1"/>
          <w:numId w:val="2"/>
        </w:numPr>
      </w:pPr>
      <w:r w:rsidRPr="00C979F3">
        <w:t>Pateiktos</w:t>
      </w:r>
      <w:r w:rsidR="009911E7" w:rsidRPr="00C979F3">
        <w:t xml:space="preserve"> d</w:t>
      </w:r>
      <w:r w:rsidR="00624109" w:rsidRPr="00C979F3">
        <w:t>arbo projekto</w:t>
      </w:r>
      <w:r w:rsidR="002D04EF" w:rsidRPr="00C979F3">
        <w:t xml:space="preserve"> RAA</w:t>
      </w:r>
      <w:r w:rsidR="00624109" w:rsidRPr="00C979F3">
        <w:t xml:space="preserve"> dalies </w:t>
      </w:r>
      <w:r w:rsidR="00626556" w:rsidRPr="00C979F3">
        <w:t>spint</w:t>
      </w:r>
      <w:r w:rsidR="007F7BEA">
        <w:t>ų</w:t>
      </w:r>
      <w:r w:rsidR="00626556" w:rsidRPr="00C979F3">
        <w:t xml:space="preserve"> </w:t>
      </w:r>
      <w:r w:rsidR="00624109" w:rsidRPr="00C979F3">
        <w:t xml:space="preserve">principinės </w:t>
      </w:r>
      <w:r w:rsidR="00744DCE" w:rsidRPr="00C979F3">
        <w:t>schemos</w:t>
      </w:r>
      <w:r w:rsidR="000C38F6" w:rsidRPr="00C979F3">
        <w:t xml:space="preserve"> </w:t>
      </w:r>
      <w:r w:rsidRPr="00C979F3">
        <w:t>:</w:t>
      </w:r>
      <w:r w:rsidR="00744DCE" w:rsidRPr="00C979F3">
        <w:t xml:space="preserve"> </w:t>
      </w:r>
    </w:p>
    <w:p w14:paraId="3485B659" w14:textId="77777777" w:rsidR="00A45379" w:rsidRPr="00C979F3" w:rsidRDefault="00A45379" w:rsidP="00F2411B">
      <w:pPr>
        <w:pStyle w:val="ListParagraph"/>
        <w:ind w:left="792"/>
      </w:pPr>
    </w:p>
    <w:p w14:paraId="08B14436" w14:textId="77777777" w:rsidR="00744DCE" w:rsidRPr="00C979F3" w:rsidRDefault="00744DCE" w:rsidP="00744DCE">
      <w:pPr>
        <w:pStyle w:val="ListParagraph"/>
        <w:ind w:left="1440"/>
        <w:rPr>
          <w:b/>
          <w:i/>
        </w:rPr>
      </w:pPr>
      <w:r w:rsidRPr="00C979F3">
        <w:rPr>
          <w:b/>
          <w:i/>
        </w:rPr>
        <w:t>Pastabos:</w:t>
      </w:r>
    </w:p>
    <w:p w14:paraId="139270DC" w14:textId="77777777" w:rsidR="000156C0" w:rsidRPr="00C979F3" w:rsidRDefault="00F2411B" w:rsidP="002D04EF">
      <w:pPr>
        <w:spacing w:after="0"/>
        <w:rPr>
          <w:sz w:val="20"/>
          <w:szCs w:val="20"/>
        </w:rPr>
      </w:pPr>
      <w:r w:rsidRPr="00C979F3">
        <w:rPr>
          <w:noProof/>
          <w:sz w:val="20"/>
          <w:szCs w:val="20"/>
          <w:lang w:eastAsia="lt-LT"/>
        </w:rPr>
        <w:drawing>
          <wp:inline distT="0" distB="0" distL="0" distR="0" wp14:anchorId="64DAEC7E" wp14:editId="3DAF8686">
            <wp:extent cx="8895080" cy="12065"/>
            <wp:effectExtent l="0" t="0" r="127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0065F6" w14:textId="77777777" w:rsidR="00963388" w:rsidRPr="00C979F3" w:rsidRDefault="00963388" w:rsidP="002D04EF">
      <w:pPr>
        <w:spacing w:after="0"/>
      </w:pPr>
    </w:p>
    <w:tbl>
      <w:tblPr>
        <w:tblStyle w:val="TableGrid"/>
        <w:tblpPr w:leftFromText="180" w:rightFromText="180" w:vertAnchor="text" w:horzAnchor="margin" w:tblpXSpec="right" w:tblpY="3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4FB3C10D" w14:textId="77777777" w:rsidTr="00F35C99">
        <w:trPr>
          <w:trHeight w:val="137"/>
        </w:trPr>
        <w:tc>
          <w:tcPr>
            <w:tcW w:w="1555" w:type="dxa"/>
          </w:tcPr>
          <w:p w14:paraId="4E54777E" w14:textId="77777777" w:rsidR="00416111" w:rsidRPr="00F539D7" w:rsidRDefault="00416111" w:rsidP="00416111">
            <w:pPr>
              <w:jc w:val="center"/>
            </w:pPr>
            <w:r w:rsidRPr="00F539D7">
              <w:t>Atitinka</w:t>
            </w:r>
          </w:p>
        </w:tc>
        <w:tc>
          <w:tcPr>
            <w:tcW w:w="1581" w:type="dxa"/>
          </w:tcPr>
          <w:p w14:paraId="1978F09F" w14:textId="77777777" w:rsidR="00416111" w:rsidRDefault="00416111" w:rsidP="00416111">
            <w:pPr>
              <w:jc w:val="center"/>
            </w:pPr>
            <w:r w:rsidRPr="00F539D7">
              <w:t>Neatitinka</w:t>
            </w:r>
          </w:p>
        </w:tc>
      </w:tr>
      <w:tr w:rsidR="00C802BD" w:rsidRPr="00C979F3" w14:paraId="5F2B825A" w14:textId="77777777" w:rsidTr="00C802BD">
        <w:trPr>
          <w:trHeight w:val="269"/>
        </w:trPr>
        <w:tc>
          <w:tcPr>
            <w:tcW w:w="1555" w:type="dxa"/>
            <w:vAlign w:val="center"/>
          </w:tcPr>
          <w:p w14:paraId="3E01FFE4" w14:textId="77777777" w:rsidR="00C802BD" w:rsidRPr="00C979F3" w:rsidRDefault="00C802BD" w:rsidP="00C802BD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DC2A471" w14:textId="77777777" w:rsidR="00C802BD" w:rsidRPr="00C979F3" w:rsidRDefault="00C802BD" w:rsidP="00C802BD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2334A7EA" w14:textId="74BA33E9" w:rsidR="005015CD" w:rsidRPr="00C979F3" w:rsidRDefault="00744DCE" w:rsidP="00427506">
      <w:pPr>
        <w:pStyle w:val="ListParagraph"/>
        <w:numPr>
          <w:ilvl w:val="1"/>
          <w:numId w:val="2"/>
        </w:numPr>
        <w:jc w:val="both"/>
      </w:pPr>
      <w:r w:rsidRPr="00C979F3">
        <w:t xml:space="preserve">Pateikta </w:t>
      </w:r>
      <w:r w:rsidR="00F36B45" w:rsidRPr="00C979F3">
        <w:t>Rangovo užpildyta</w:t>
      </w:r>
      <w:r w:rsidR="00C802BD" w:rsidRPr="00C979F3">
        <w:t>,</w:t>
      </w:r>
      <w:r w:rsidR="003471B7">
        <w:t xml:space="preserve"> su LITGRID AB </w:t>
      </w:r>
      <w:r w:rsidR="008B4CEE" w:rsidRPr="00C979F3">
        <w:t>suderinta</w:t>
      </w:r>
      <w:r w:rsidR="003471B7">
        <w:t xml:space="preserve"> </w:t>
      </w:r>
      <w:r w:rsidR="00D33954" w:rsidRPr="00C979F3">
        <w:t xml:space="preserve">ir RAA dalies </w:t>
      </w:r>
      <w:r w:rsidR="00D40174">
        <w:t xml:space="preserve">spec. </w:t>
      </w:r>
      <w:r w:rsidR="00D33954" w:rsidRPr="00C979F3">
        <w:t>techninės priežiūros specialisto vizuota</w:t>
      </w:r>
      <w:r w:rsidR="00F36B45" w:rsidRPr="00C979F3">
        <w:t xml:space="preserve"> </w:t>
      </w:r>
      <w:r w:rsidR="007E0343" w:rsidRPr="00C979F3">
        <w:t xml:space="preserve">techninio projekto </w:t>
      </w:r>
      <w:r w:rsidR="003471B7">
        <w:t>spintų</w:t>
      </w:r>
      <w:r w:rsidR="003D5790">
        <w:t xml:space="preserve"> techninio projekto</w:t>
      </w:r>
      <w:r w:rsidR="003471B7">
        <w:t xml:space="preserve"> </w:t>
      </w:r>
      <w:r w:rsidR="007E0343" w:rsidRPr="00C979F3">
        <w:t>techninė specifikacija</w:t>
      </w:r>
      <w:r w:rsidR="00776A5A" w:rsidRPr="00C979F3">
        <w:t xml:space="preserve"> </w:t>
      </w:r>
      <w:r w:rsidR="007E0343" w:rsidRPr="00C979F3">
        <w:t>:</w:t>
      </w:r>
      <w:r w:rsidR="007E0343" w:rsidRPr="00C979F3">
        <w:rPr>
          <w:b/>
          <w:i/>
        </w:rPr>
        <w:t xml:space="preserve"> </w:t>
      </w:r>
    </w:p>
    <w:p w14:paraId="361A8118" w14:textId="77777777" w:rsidR="0045511B" w:rsidRPr="00C979F3" w:rsidRDefault="0045511B" w:rsidP="00744DCE">
      <w:pPr>
        <w:pStyle w:val="ListParagraph"/>
        <w:ind w:left="1440"/>
        <w:rPr>
          <w:b/>
          <w:i/>
        </w:rPr>
      </w:pPr>
    </w:p>
    <w:p w14:paraId="31D73B54" w14:textId="77777777" w:rsidR="00744DCE" w:rsidRPr="00C979F3" w:rsidRDefault="00744DCE" w:rsidP="00D84F1C">
      <w:pPr>
        <w:pStyle w:val="ListParagraph"/>
        <w:spacing w:after="0"/>
        <w:ind w:left="1440"/>
        <w:rPr>
          <w:b/>
          <w:i/>
        </w:rPr>
      </w:pPr>
      <w:r w:rsidRPr="00C979F3">
        <w:rPr>
          <w:b/>
          <w:i/>
        </w:rPr>
        <w:t>Pastabos:</w:t>
      </w:r>
    </w:p>
    <w:p w14:paraId="290BD58A" w14:textId="77777777" w:rsidR="0096501F" w:rsidRPr="00C979F3" w:rsidRDefault="00F2411B" w:rsidP="00D84F1C">
      <w:pPr>
        <w:spacing w:after="0"/>
      </w:pPr>
      <w:r w:rsidRPr="00C979F3">
        <w:rPr>
          <w:noProof/>
          <w:lang w:eastAsia="lt-LT"/>
        </w:rPr>
        <w:drawing>
          <wp:inline distT="0" distB="0" distL="0" distR="0" wp14:anchorId="11C899F9" wp14:editId="57C7B062">
            <wp:extent cx="8895080" cy="12065"/>
            <wp:effectExtent l="0" t="0" r="127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XSpec="right" w:tblpY="1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15DBA5D1" w14:textId="77777777" w:rsidTr="00F35C99">
        <w:trPr>
          <w:trHeight w:val="137"/>
        </w:trPr>
        <w:tc>
          <w:tcPr>
            <w:tcW w:w="1555" w:type="dxa"/>
          </w:tcPr>
          <w:p w14:paraId="460BE8AC" w14:textId="77777777" w:rsidR="00416111" w:rsidRPr="007D49BF" w:rsidRDefault="00416111" w:rsidP="00416111">
            <w:pPr>
              <w:jc w:val="center"/>
            </w:pPr>
            <w:r w:rsidRPr="007D49BF">
              <w:lastRenderedPageBreak/>
              <w:t>Atitinka</w:t>
            </w:r>
          </w:p>
        </w:tc>
        <w:tc>
          <w:tcPr>
            <w:tcW w:w="1581" w:type="dxa"/>
          </w:tcPr>
          <w:p w14:paraId="51E9EAA5" w14:textId="77777777" w:rsidR="00416111" w:rsidRDefault="00416111" w:rsidP="00416111">
            <w:pPr>
              <w:jc w:val="center"/>
            </w:pPr>
            <w:r w:rsidRPr="007D49BF">
              <w:t>Neatitinka</w:t>
            </w:r>
          </w:p>
        </w:tc>
      </w:tr>
      <w:tr w:rsidR="00416111" w:rsidRPr="00C979F3" w14:paraId="661E73E5" w14:textId="77777777" w:rsidTr="00416111">
        <w:trPr>
          <w:trHeight w:val="269"/>
        </w:trPr>
        <w:tc>
          <w:tcPr>
            <w:tcW w:w="1555" w:type="dxa"/>
            <w:vAlign w:val="center"/>
          </w:tcPr>
          <w:p w14:paraId="26750FA7" w14:textId="77777777" w:rsidR="00416111" w:rsidRPr="00C979F3" w:rsidRDefault="00416111" w:rsidP="00416111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3E65381" w14:textId="77777777" w:rsidR="00416111" w:rsidRPr="00C979F3" w:rsidRDefault="00416111" w:rsidP="00416111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9511818" w14:textId="77777777" w:rsidR="00A45379" w:rsidRPr="00C979F3" w:rsidRDefault="00C802BD" w:rsidP="00427506">
      <w:pPr>
        <w:pStyle w:val="ListParagraph"/>
        <w:numPr>
          <w:ilvl w:val="1"/>
          <w:numId w:val="2"/>
        </w:numPr>
        <w:jc w:val="both"/>
      </w:pPr>
      <w:r w:rsidRPr="00C979F3">
        <w:t>Spint</w:t>
      </w:r>
      <w:r w:rsidR="00C12221">
        <w:t>ų</w:t>
      </w:r>
      <w:r w:rsidRPr="00C979F3">
        <w:t xml:space="preserve"> sąrankos G</w:t>
      </w:r>
      <w:r w:rsidR="00F03483" w:rsidRPr="00C979F3">
        <w:t xml:space="preserve">amintojas </w:t>
      </w:r>
      <w:r w:rsidR="00C331DE" w:rsidRPr="00C979F3">
        <w:t>izoliacijos bandymams</w:t>
      </w:r>
      <w:r w:rsidR="000E58D0" w:rsidRPr="00C979F3">
        <w:t xml:space="preserve"> atlikti</w:t>
      </w:r>
      <w:r w:rsidR="00C331DE" w:rsidRPr="00C979F3">
        <w:t xml:space="preserve"> paaukštinta nuolatine įtampa</w:t>
      </w:r>
      <w:r w:rsidR="00E16C3B" w:rsidRPr="00C979F3">
        <w:t xml:space="preserve"> turi </w:t>
      </w:r>
      <w:proofErr w:type="spellStart"/>
      <w:r w:rsidR="00E16C3B" w:rsidRPr="00C979F3">
        <w:t>megao</w:t>
      </w:r>
      <w:r w:rsidR="009D4096" w:rsidRPr="00C979F3">
        <w:t>m</w:t>
      </w:r>
      <w:r w:rsidR="00E16C3B" w:rsidRPr="00C979F3">
        <w:t>metrą</w:t>
      </w:r>
      <w:proofErr w:type="spellEnd"/>
      <w:r w:rsidR="00E16C3B" w:rsidRPr="00C979F3">
        <w:t xml:space="preserve"> kuriam atlikta ir galioja metrologinė patikra</w:t>
      </w:r>
      <w:r w:rsidR="00D47E85" w:rsidRPr="00C979F3">
        <w:t xml:space="preserve"> </w:t>
      </w:r>
      <w:r w:rsidR="000E58D0" w:rsidRPr="00C979F3">
        <w:t xml:space="preserve">: </w:t>
      </w:r>
    </w:p>
    <w:p w14:paraId="77162CE1" w14:textId="77777777" w:rsidR="00460BA4" w:rsidRPr="00C979F3" w:rsidRDefault="0096501F" w:rsidP="00A45379">
      <w:pPr>
        <w:pStyle w:val="ListParagraph"/>
        <w:ind w:left="1440"/>
      </w:pPr>
      <w:r w:rsidRPr="00C979F3">
        <w:rPr>
          <w:b/>
          <w:i/>
        </w:rPr>
        <w:t>Į</w:t>
      </w:r>
      <w:r w:rsidR="000E58D0" w:rsidRPr="00C979F3">
        <w:rPr>
          <w:b/>
          <w:i/>
        </w:rPr>
        <w:t xml:space="preserve">renginio tipas </w:t>
      </w:r>
      <w:r w:rsidRPr="00C979F3">
        <w:rPr>
          <w:b/>
          <w:i/>
        </w:rPr>
        <w:t>-________________________</w:t>
      </w:r>
    </w:p>
    <w:p w14:paraId="28C49D9D" w14:textId="77777777" w:rsidR="00A45379" w:rsidRPr="00C979F3" w:rsidRDefault="00A45379" w:rsidP="00A45379">
      <w:pPr>
        <w:pStyle w:val="ListParagraph"/>
        <w:ind w:left="864" w:firstLine="576"/>
        <w:rPr>
          <w:b/>
          <w:i/>
        </w:rPr>
      </w:pPr>
      <w:r w:rsidRPr="00C979F3">
        <w:rPr>
          <w:b/>
          <w:i/>
        </w:rPr>
        <w:t>Pastabos:</w:t>
      </w:r>
    </w:p>
    <w:p w14:paraId="19DF5CD7" w14:textId="77777777" w:rsidR="001F7B20" w:rsidRPr="00C979F3" w:rsidRDefault="001F7B20" w:rsidP="00D9166E">
      <w:pPr>
        <w:pStyle w:val="ListParagraph"/>
        <w:spacing w:after="0"/>
        <w:ind w:left="864" w:firstLine="576"/>
      </w:pPr>
    </w:p>
    <w:p w14:paraId="28F95E8D" w14:textId="77777777" w:rsidR="00F977D8" w:rsidRPr="00C979F3" w:rsidRDefault="00F977D8" w:rsidP="00D9166E">
      <w:pPr>
        <w:pStyle w:val="ListParagraph"/>
        <w:spacing w:after="0"/>
        <w:ind w:left="864" w:firstLine="576"/>
      </w:pPr>
    </w:p>
    <w:p w14:paraId="01AD14C7" w14:textId="77777777" w:rsidR="003F2902" w:rsidRPr="00C979F3" w:rsidRDefault="0096501F" w:rsidP="00D9166E">
      <w:pPr>
        <w:pStyle w:val="ListParagraph"/>
        <w:spacing w:after="0"/>
        <w:ind w:left="864" w:firstLine="576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C69205" wp14:editId="36DC8B4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8F1B00" id="Straight Connector 6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ohOFnt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03B016AA" w14:textId="77777777" w:rsidTr="00F35C99">
        <w:trPr>
          <w:trHeight w:val="137"/>
        </w:trPr>
        <w:tc>
          <w:tcPr>
            <w:tcW w:w="1555" w:type="dxa"/>
          </w:tcPr>
          <w:p w14:paraId="6802C9B1" w14:textId="77777777" w:rsidR="00416111" w:rsidRPr="00065EEE" w:rsidRDefault="00416111" w:rsidP="00416111">
            <w:pPr>
              <w:jc w:val="center"/>
            </w:pPr>
            <w:r w:rsidRPr="00065EEE">
              <w:t>Atitinka</w:t>
            </w:r>
          </w:p>
        </w:tc>
        <w:tc>
          <w:tcPr>
            <w:tcW w:w="1581" w:type="dxa"/>
          </w:tcPr>
          <w:p w14:paraId="4E007C5F" w14:textId="77777777" w:rsidR="00416111" w:rsidRDefault="00416111" w:rsidP="00416111">
            <w:pPr>
              <w:jc w:val="center"/>
            </w:pPr>
            <w:r w:rsidRPr="00065EEE">
              <w:t>Neatitinka</w:t>
            </w:r>
          </w:p>
        </w:tc>
      </w:tr>
      <w:tr w:rsidR="00416111" w:rsidRPr="00C979F3" w14:paraId="092157BB" w14:textId="77777777" w:rsidTr="00416111">
        <w:trPr>
          <w:trHeight w:val="269"/>
        </w:trPr>
        <w:tc>
          <w:tcPr>
            <w:tcW w:w="1555" w:type="dxa"/>
            <w:vAlign w:val="center"/>
          </w:tcPr>
          <w:p w14:paraId="15623C8B" w14:textId="77777777" w:rsidR="00416111" w:rsidRPr="00C979F3" w:rsidRDefault="00416111" w:rsidP="00416111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4B97097" w14:textId="77777777" w:rsidR="00416111" w:rsidRPr="00C979F3" w:rsidRDefault="00416111" w:rsidP="00416111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5F2F529C" w14:textId="77777777" w:rsidR="001F7B20" w:rsidRPr="00C979F3" w:rsidRDefault="00C802BD" w:rsidP="00427506">
      <w:pPr>
        <w:pStyle w:val="ListParagraph"/>
        <w:numPr>
          <w:ilvl w:val="1"/>
          <w:numId w:val="2"/>
        </w:numPr>
        <w:jc w:val="both"/>
      </w:pPr>
      <w:r w:rsidRPr="00C979F3">
        <w:t>Spint</w:t>
      </w:r>
      <w:r w:rsidR="00C12221">
        <w:t>ų</w:t>
      </w:r>
      <w:r w:rsidRPr="00C979F3">
        <w:t xml:space="preserve"> sąrankos </w:t>
      </w:r>
      <w:r w:rsidR="00F03483" w:rsidRPr="00C979F3">
        <w:t>Gamintojas</w:t>
      </w:r>
      <w:r w:rsidR="001F7B20" w:rsidRPr="00C979F3">
        <w:t xml:space="preserve"> pereinamųjų varžų matavima</w:t>
      </w:r>
      <w:r w:rsidR="009911E7" w:rsidRPr="00C979F3">
        <w:t>m</w:t>
      </w:r>
      <w:r w:rsidR="001F7B20" w:rsidRPr="00C979F3">
        <w:t xml:space="preserve">s atlikti turi </w:t>
      </w:r>
      <w:proofErr w:type="spellStart"/>
      <w:r w:rsidR="001F7B20" w:rsidRPr="00C979F3">
        <w:t>mikroometrą</w:t>
      </w:r>
      <w:proofErr w:type="spellEnd"/>
      <w:r w:rsidR="001F7B20" w:rsidRPr="00C979F3">
        <w:t xml:space="preserve">  kuriam atlikta ir galioja metrologinė patikra</w:t>
      </w:r>
      <w:r w:rsidR="00D47E85" w:rsidRPr="00C979F3">
        <w:t xml:space="preserve"> </w:t>
      </w:r>
      <w:r w:rsidR="001F7B20" w:rsidRPr="00C979F3">
        <w:t xml:space="preserve">: </w:t>
      </w:r>
    </w:p>
    <w:p w14:paraId="358114EC" w14:textId="77777777" w:rsidR="001F7B20" w:rsidRPr="00C979F3" w:rsidRDefault="001F7B20" w:rsidP="001F7B20">
      <w:pPr>
        <w:pStyle w:val="ListParagraph"/>
        <w:ind w:left="1440"/>
      </w:pPr>
      <w:r w:rsidRPr="00C979F3">
        <w:rPr>
          <w:b/>
          <w:i/>
        </w:rPr>
        <w:t>Įrenginio tipas -________________________</w:t>
      </w:r>
    </w:p>
    <w:p w14:paraId="340C6AF1" w14:textId="77777777" w:rsidR="001F7B20" w:rsidRPr="00C979F3" w:rsidRDefault="001F7B20" w:rsidP="001F7B20">
      <w:pPr>
        <w:pStyle w:val="ListParagraph"/>
        <w:ind w:left="864" w:firstLine="576"/>
        <w:rPr>
          <w:b/>
          <w:i/>
        </w:rPr>
      </w:pPr>
      <w:r w:rsidRPr="00C979F3">
        <w:rPr>
          <w:b/>
          <w:i/>
        </w:rPr>
        <w:t>Pastabos:</w:t>
      </w:r>
    </w:p>
    <w:p w14:paraId="5B6F64C8" w14:textId="77777777" w:rsidR="001F7B20" w:rsidRPr="00C979F3" w:rsidRDefault="001F7B20" w:rsidP="001F7B20">
      <w:pPr>
        <w:pStyle w:val="ListParagraph"/>
        <w:ind w:left="864" w:firstLine="576"/>
      </w:pPr>
    </w:p>
    <w:p w14:paraId="5B7A4690" w14:textId="77777777" w:rsidR="00F977D8" w:rsidRPr="00C979F3" w:rsidRDefault="00F977D8" w:rsidP="001F7B20">
      <w:pPr>
        <w:pStyle w:val="ListParagraph"/>
        <w:ind w:left="864" w:firstLine="576"/>
      </w:pPr>
    </w:p>
    <w:p w14:paraId="7CF1F074" w14:textId="77777777" w:rsidR="003F2902" w:rsidRPr="00C979F3" w:rsidRDefault="001F7B20" w:rsidP="000E6442">
      <w:pPr>
        <w:pStyle w:val="ListParagraph"/>
        <w:spacing w:after="0"/>
        <w:ind w:left="864" w:firstLine="576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5D8FFBC" wp14:editId="30D7A55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CED0D9" id="Straight Connector 7" o:spid="_x0000_s1026" style="position:absolute;z-index:2517309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ITIU7N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00D5C730" w14:textId="77777777" w:rsidTr="00F35C99">
        <w:trPr>
          <w:trHeight w:val="137"/>
        </w:trPr>
        <w:tc>
          <w:tcPr>
            <w:tcW w:w="1555" w:type="dxa"/>
          </w:tcPr>
          <w:p w14:paraId="68A292CA" w14:textId="77777777" w:rsidR="00416111" w:rsidRPr="001B45DC" w:rsidRDefault="00416111" w:rsidP="00416111">
            <w:pPr>
              <w:jc w:val="center"/>
            </w:pPr>
            <w:r w:rsidRPr="001B45DC">
              <w:t>Atitinka</w:t>
            </w:r>
          </w:p>
        </w:tc>
        <w:tc>
          <w:tcPr>
            <w:tcW w:w="1581" w:type="dxa"/>
          </w:tcPr>
          <w:p w14:paraId="3FE64AF1" w14:textId="77777777" w:rsidR="00416111" w:rsidRDefault="00416111" w:rsidP="00416111">
            <w:pPr>
              <w:jc w:val="center"/>
            </w:pPr>
            <w:r w:rsidRPr="001B45DC">
              <w:t>Neatitinka</w:t>
            </w:r>
          </w:p>
        </w:tc>
      </w:tr>
      <w:tr w:rsidR="002E15B2" w:rsidRPr="00C979F3" w14:paraId="282C84C9" w14:textId="77777777" w:rsidTr="002E15B2">
        <w:trPr>
          <w:trHeight w:val="269"/>
        </w:trPr>
        <w:tc>
          <w:tcPr>
            <w:tcW w:w="1555" w:type="dxa"/>
            <w:vAlign w:val="center"/>
          </w:tcPr>
          <w:p w14:paraId="2447226E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8008CF5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EEED2DC" w14:textId="26665B85" w:rsidR="00E16C3B" w:rsidRPr="00C979F3" w:rsidRDefault="007434D8" w:rsidP="00C802BD">
      <w:pPr>
        <w:pStyle w:val="ListParagraph"/>
        <w:numPr>
          <w:ilvl w:val="1"/>
          <w:numId w:val="2"/>
        </w:numPr>
        <w:ind w:left="709"/>
      </w:pPr>
      <w:r>
        <w:t>P</w:t>
      </w:r>
      <w:r w:rsidRPr="00C979F3">
        <w:t>ateikt</w:t>
      </w:r>
      <w:r>
        <w:t>i</w:t>
      </w:r>
      <w:r w:rsidRPr="00C979F3">
        <w:t xml:space="preserve"> </w:t>
      </w:r>
      <w:r>
        <w:t>s</w:t>
      </w:r>
      <w:r w:rsidR="00C802BD" w:rsidRPr="00C979F3">
        <w:t>pint</w:t>
      </w:r>
      <w:r w:rsidR="00C12221">
        <w:t>ų</w:t>
      </w:r>
      <w:r w:rsidR="00C802BD" w:rsidRPr="00C979F3">
        <w:t xml:space="preserve"> sąrankos </w:t>
      </w:r>
      <w:r w:rsidR="00F03483" w:rsidRPr="00C979F3">
        <w:t xml:space="preserve">Gamintojo </w:t>
      </w:r>
      <w:r w:rsidR="00030BB0" w:rsidRPr="00C979F3">
        <w:t>vertinam</w:t>
      </w:r>
      <w:r w:rsidR="00C12221">
        <w:t xml:space="preserve">ų </w:t>
      </w:r>
      <w:r w:rsidR="00E16C3B" w:rsidRPr="00C979F3">
        <w:t>spint</w:t>
      </w:r>
      <w:r w:rsidR="00C12221">
        <w:t>ų</w:t>
      </w:r>
      <w:r w:rsidR="00747A40" w:rsidRPr="00C979F3">
        <w:t xml:space="preserve"> sąrank</w:t>
      </w:r>
      <w:r w:rsidR="00C12221">
        <w:t>ų</w:t>
      </w:r>
      <w:r w:rsidR="00F03483" w:rsidRPr="00C979F3">
        <w:t xml:space="preserve"> </w:t>
      </w:r>
      <w:r w:rsidR="00E16C3B" w:rsidRPr="00C979F3">
        <w:t>pasa</w:t>
      </w:r>
      <w:r w:rsidR="00C12221">
        <w:t>i</w:t>
      </w:r>
      <w:r w:rsidR="00050CE9" w:rsidRPr="00C979F3">
        <w:t xml:space="preserve"> </w:t>
      </w:r>
      <w:r w:rsidR="00E16C3B" w:rsidRPr="00C979F3">
        <w:t xml:space="preserve">: </w:t>
      </w:r>
    </w:p>
    <w:p w14:paraId="3B1C1278" w14:textId="77777777" w:rsidR="0045511B" w:rsidRPr="00C979F3" w:rsidRDefault="0045511B" w:rsidP="00E16C3B">
      <w:pPr>
        <w:pStyle w:val="ListParagraph"/>
        <w:ind w:left="864" w:firstLine="576"/>
        <w:rPr>
          <w:b/>
          <w:i/>
        </w:rPr>
      </w:pPr>
    </w:p>
    <w:p w14:paraId="3EFD698C" w14:textId="77777777" w:rsidR="00E16C3B" w:rsidRPr="00C979F3" w:rsidRDefault="00E16C3B" w:rsidP="00D84F1C">
      <w:pPr>
        <w:pStyle w:val="ListParagraph"/>
        <w:spacing w:after="0"/>
        <w:ind w:left="864" w:firstLine="576"/>
        <w:rPr>
          <w:b/>
          <w:i/>
        </w:rPr>
      </w:pPr>
      <w:r w:rsidRPr="00C979F3">
        <w:rPr>
          <w:b/>
          <w:i/>
        </w:rPr>
        <w:t>Pastabos:</w:t>
      </w:r>
    </w:p>
    <w:p w14:paraId="1AC7058A" w14:textId="77777777" w:rsidR="0090602D" w:rsidRPr="00C979F3" w:rsidRDefault="0090602D" w:rsidP="00D84F1C">
      <w:pPr>
        <w:spacing w:after="0"/>
        <w:ind w:firstLine="1080"/>
      </w:pPr>
    </w:p>
    <w:p w14:paraId="602C4544" w14:textId="77777777" w:rsidR="00F977D8" w:rsidRPr="00C979F3" w:rsidRDefault="00F977D8" w:rsidP="00D84F1C">
      <w:pPr>
        <w:spacing w:after="0"/>
        <w:ind w:firstLine="1080"/>
      </w:pPr>
    </w:p>
    <w:p w14:paraId="1D6A1C25" w14:textId="77777777" w:rsidR="0090602D" w:rsidRPr="00C979F3" w:rsidRDefault="0090602D" w:rsidP="00D84F1C">
      <w:pPr>
        <w:spacing w:after="0"/>
        <w:ind w:firstLine="108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BEDDBFB" wp14:editId="4F1D17EE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8886825" cy="0"/>
                <wp:effectExtent l="0" t="0" r="28575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7B74C5" id="Straight Connector 30" o:spid="_x0000_s1026" style="position:absolute;z-index:25171251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.25pt" to="699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0AC67423" w14:textId="77777777" w:rsidR="00DB155D" w:rsidRPr="00C979F3" w:rsidRDefault="00AE1876" w:rsidP="00E83F04">
      <w:pPr>
        <w:pStyle w:val="ListParagraph"/>
        <w:numPr>
          <w:ilvl w:val="0"/>
          <w:numId w:val="2"/>
        </w:numPr>
        <w:spacing w:after="0"/>
        <w:rPr>
          <w:b/>
        </w:rPr>
      </w:pPr>
      <w:r w:rsidRPr="00C979F3">
        <w:rPr>
          <w:b/>
        </w:rPr>
        <w:t>Lauko</w:t>
      </w:r>
      <w:r w:rsidR="00A544F5" w:rsidRPr="00C979F3">
        <w:rPr>
          <w:b/>
        </w:rPr>
        <w:t xml:space="preserve"> spint</w:t>
      </w:r>
      <w:r w:rsidR="00007269">
        <w:rPr>
          <w:b/>
        </w:rPr>
        <w:t>ų</w:t>
      </w:r>
      <w:r w:rsidR="00A544F5" w:rsidRPr="00C979F3">
        <w:rPr>
          <w:b/>
        </w:rPr>
        <w:t xml:space="preserve"> korpus</w:t>
      </w:r>
      <w:r w:rsidR="00007269">
        <w:rPr>
          <w:b/>
        </w:rPr>
        <w:t>ų</w:t>
      </w:r>
      <w:r w:rsidR="00A544F5" w:rsidRPr="00C979F3">
        <w:rPr>
          <w:b/>
        </w:rPr>
        <w:t xml:space="preserve"> sąrankos</w:t>
      </w:r>
      <w:r w:rsidR="00BD6BBA" w:rsidRPr="00C979F3">
        <w:rPr>
          <w:b/>
        </w:rPr>
        <w:t xml:space="preserve"> techninių charakteristikų,</w:t>
      </w:r>
      <w:r w:rsidR="00A544F5" w:rsidRPr="00C979F3">
        <w:rPr>
          <w:b/>
        </w:rPr>
        <w:t xml:space="preserve"> joje sumontuotos nepagrindinės/papildomos/kitos įrangos</w:t>
      </w:r>
      <w:r w:rsidR="00BD6BBA" w:rsidRPr="00C979F3">
        <w:rPr>
          <w:b/>
        </w:rPr>
        <w:t xml:space="preserve"> ir vidinio montažo kokybės</w:t>
      </w:r>
      <w:r w:rsidR="00A544F5" w:rsidRPr="00C979F3">
        <w:rPr>
          <w:b/>
        </w:rPr>
        <w:t xml:space="preserve"> vertinimas</w:t>
      </w:r>
      <w:r w:rsidR="00BD6BBA" w:rsidRPr="00C979F3">
        <w:rPr>
          <w:b/>
        </w:rPr>
        <w:t>.</w:t>
      </w:r>
    </w:p>
    <w:p w14:paraId="7A621B22" w14:textId="77777777" w:rsidR="008F3064" w:rsidRPr="00C979F3" w:rsidRDefault="008F3064" w:rsidP="008F3064">
      <w:pPr>
        <w:pStyle w:val="ListParagraph"/>
        <w:spacing w:after="0"/>
        <w:ind w:left="360"/>
        <w:rPr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XSpec="right" w:tblpY="-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E15B2" w:rsidRPr="00C979F3" w14:paraId="4B7D9FF0" w14:textId="77777777" w:rsidTr="002E15B2">
        <w:trPr>
          <w:trHeight w:val="137"/>
        </w:trPr>
        <w:tc>
          <w:tcPr>
            <w:tcW w:w="1555" w:type="dxa"/>
            <w:vAlign w:val="center"/>
          </w:tcPr>
          <w:p w14:paraId="20B7DEF0" w14:textId="77777777" w:rsidR="002E15B2" w:rsidRPr="00C979F3" w:rsidRDefault="002E15B2" w:rsidP="002E15B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48F07321" w14:textId="77777777" w:rsidR="002E15B2" w:rsidRPr="00C979F3" w:rsidRDefault="002E15B2" w:rsidP="002E15B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2E15B2" w:rsidRPr="00C979F3" w14:paraId="203D8D3A" w14:textId="77777777" w:rsidTr="002E15B2">
        <w:trPr>
          <w:trHeight w:val="269"/>
        </w:trPr>
        <w:tc>
          <w:tcPr>
            <w:tcW w:w="1555" w:type="dxa"/>
            <w:vAlign w:val="center"/>
          </w:tcPr>
          <w:p w14:paraId="2D6DAA0F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321BC31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45FB359" w14:textId="77777777" w:rsidR="00DB155D" w:rsidRPr="00C979F3" w:rsidRDefault="007A233E" w:rsidP="00427506">
      <w:pPr>
        <w:pStyle w:val="ListParagraph"/>
        <w:numPr>
          <w:ilvl w:val="1"/>
          <w:numId w:val="2"/>
        </w:numPr>
        <w:jc w:val="both"/>
      </w:pPr>
      <w:r>
        <w:t>Kai s</w:t>
      </w:r>
      <w:r w:rsidR="00682A8D" w:rsidRPr="00C979F3">
        <w:t>pintos</w:t>
      </w:r>
      <w:r w:rsidR="007E31B4" w:rsidRPr="00C979F3">
        <w:t xml:space="preserve"> pagamintos iš cinkuotos skardos</w:t>
      </w:r>
      <w:r w:rsidR="0024061E" w:rsidRPr="00C979F3">
        <w:t>,</w:t>
      </w:r>
      <w:r w:rsidR="00682A8D" w:rsidRPr="00C979F3">
        <w:t xml:space="preserve"> korpuso dalių dažyti paviršiai nepažeisti, </w:t>
      </w:r>
      <w:r w:rsidR="007E31B4" w:rsidRPr="00C979F3">
        <w:t xml:space="preserve">korpusas dažytas iš vidaus ir </w:t>
      </w:r>
      <w:r w:rsidR="0024061E" w:rsidRPr="00C979F3">
        <w:t>išorės,</w:t>
      </w:r>
      <w:r w:rsidR="00682A8D" w:rsidRPr="00C979F3">
        <w:t xml:space="preserve"> mechaniškai nepažeist</w:t>
      </w:r>
      <w:r w:rsidR="0024061E" w:rsidRPr="00C979F3">
        <w:t>as</w:t>
      </w:r>
      <w:r w:rsidR="00682A8D" w:rsidRPr="00C979F3">
        <w:t xml:space="preserve"> ir nedeformuot</w:t>
      </w:r>
      <w:r w:rsidR="0024061E" w:rsidRPr="00C979F3">
        <w:t>as</w:t>
      </w:r>
      <w:r w:rsidR="00682A8D" w:rsidRPr="00C979F3">
        <w:t xml:space="preserve">: </w:t>
      </w:r>
    </w:p>
    <w:p w14:paraId="16704FE6" w14:textId="77777777" w:rsidR="00862B67" w:rsidRPr="00C979F3" w:rsidRDefault="00862B67" w:rsidP="000C21D9">
      <w:pPr>
        <w:pStyle w:val="ListParagraph"/>
        <w:ind w:left="360" w:firstLine="936"/>
        <w:rPr>
          <w:b/>
          <w:i/>
        </w:rPr>
      </w:pPr>
    </w:p>
    <w:p w14:paraId="6DB5FA0D" w14:textId="77777777" w:rsidR="00682A8D" w:rsidRPr="00C979F3" w:rsidRDefault="00682A8D" w:rsidP="000C21D9">
      <w:pPr>
        <w:pStyle w:val="ListParagraph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7946BA35" w14:textId="77777777" w:rsidR="00F977D8" w:rsidRDefault="00F977D8" w:rsidP="00682A8D">
      <w:pPr>
        <w:pStyle w:val="ListParagraph"/>
        <w:ind w:left="792"/>
      </w:pPr>
    </w:p>
    <w:p w14:paraId="29627C44" w14:textId="77777777" w:rsidR="00007269" w:rsidRPr="00C979F3" w:rsidRDefault="00007269" w:rsidP="00682A8D">
      <w:pPr>
        <w:pStyle w:val="ListParagraph"/>
        <w:ind w:left="792"/>
      </w:pPr>
    </w:p>
    <w:p w14:paraId="4245FDAB" w14:textId="77777777" w:rsidR="009B27B7" w:rsidRPr="00C979F3" w:rsidRDefault="000C21D9" w:rsidP="00A0684C">
      <w:pPr>
        <w:spacing w:after="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2BE6F2" wp14:editId="7147917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FBDEAA" id="Straight Connector 9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8PFoOtkB&#10;AAAN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0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E15B2" w:rsidRPr="00C979F3" w14:paraId="34C140FF" w14:textId="77777777" w:rsidTr="002E15B2">
        <w:trPr>
          <w:trHeight w:val="137"/>
        </w:trPr>
        <w:tc>
          <w:tcPr>
            <w:tcW w:w="1555" w:type="dxa"/>
            <w:vAlign w:val="center"/>
          </w:tcPr>
          <w:p w14:paraId="12214F1B" w14:textId="77777777" w:rsidR="002E15B2" w:rsidRPr="00C979F3" w:rsidRDefault="002E15B2" w:rsidP="002E15B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22E48B50" w14:textId="77777777" w:rsidR="002E15B2" w:rsidRPr="00C979F3" w:rsidRDefault="002E15B2" w:rsidP="002E15B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2E15B2" w:rsidRPr="00C979F3" w14:paraId="7249F8B0" w14:textId="77777777" w:rsidTr="002E15B2">
        <w:trPr>
          <w:trHeight w:val="269"/>
        </w:trPr>
        <w:tc>
          <w:tcPr>
            <w:tcW w:w="1555" w:type="dxa"/>
            <w:vAlign w:val="center"/>
          </w:tcPr>
          <w:p w14:paraId="74E754AB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9A822BF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1AD66915" w14:textId="77777777" w:rsidR="00151999" w:rsidRPr="00C979F3" w:rsidRDefault="00151999" w:rsidP="007B1362">
      <w:pPr>
        <w:pStyle w:val="ListParagraph"/>
        <w:numPr>
          <w:ilvl w:val="1"/>
          <w:numId w:val="2"/>
        </w:numPr>
      </w:pPr>
      <w:r w:rsidRPr="00C979F3">
        <w:t>Spint</w:t>
      </w:r>
      <w:r w:rsidR="00F35C99">
        <w:t>ų</w:t>
      </w:r>
      <w:r w:rsidRPr="00C979F3">
        <w:t xml:space="preserve"> gylis ne mažesnis </w:t>
      </w:r>
      <w:r w:rsidR="007E31B4" w:rsidRPr="00C979F3">
        <w:t>kaip</w:t>
      </w:r>
      <w:r w:rsidRPr="00C979F3">
        <w:t xml:space="preserve"> 300 mm</w:t>
      </w:r>
      <w:r w:rsidR="002260F2" w:rsidRPr="00C979F3">
        <w:t>:</w:t>
      </w:r>
    </w:p>
    <w:p w14:paraId="2E8A08E5" w14:textId="77777777" w:rsidR="00151999" w:rsidRPr="00C979F3" w:rsidRDefault="00151999" w:rsidP="00151999">
      <w:pPr>
        <w:pStyle w:val="ListParagraph"/>
        <w:ind w:left="792"/>
      </w:pPr>
    </w:p>
    <w:p w14:paraId="008410DD" w14:textId="77777777" w:rsidR="000E6442" w:rsidRDefault="00151999" w:rsidP="00D84F1C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65878F54" w14:textId="77777777" w:rsidR="008C3915" w:rsidRDefault="008C3915" w:rsidP="00D84F1C">
      <w:pPr>
        <w:pStyle w:val="ListParagraph"/>
        <w:spacing w:after="0"/>
        <w:ind w:left="360" w:firstLine="936"/>
        <w:rPr>
          <w:b/>
          <w:i/>
        </w:rPr>
      </w:pPr>
    </w:p>
    <w:p w14:paraId="1C926754" w14:textId="77777777" w:rsidR="00007269" w:rsidRPr="00C979F3" w:rsidRDefault="00007269" w:rsidP="00D84F1C">
      <w:pPr>
        <w:pStyle w:val="ListParagraph"/>
        <w:spacing w:after="0"/>
        <w:ind w:left="360" w:firstLine="936"/>
        <w:rPr>
          <w:b/>
          <w:i/>
        </w:rPr>
      </w:pPr>
    </w:p>
    <w:p w14:paraId="3792D057" w14:textId="77777777" w:rsidR="000E6442" w:rsidRPr="00C979F3" w:rsidRDefault="000E6442" w:rsidP="00D84F1C">
      <w:pPr>
        <w:pStyle w:val="ListParagraph"/>
        <w:spacing w:after="0"/>
        <w:ind w:left="79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1A3EA2D" wp14:editId="685BB4DC">
                <wp:simplePos x="0" y="0"/>
                <wp:positionH relativeFrom="margin">
                  <wp:posOffset>38100</wp:posOffset>
                </wp:positionH>
                <wp:positionV relativeFrom="paragraph">
                  <wp:posOffset>84455</wp:posOffset>
                </wp:positionV>
                <wp:extent cx="888682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D1060D" id="Straight Connector 3" o:spid="_x0000_s1026" style="position:absolute;z-index:2517145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3pt,6.65pt" to="702.7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164F76BF" w14:textId="77777777" w:rsidR="000E6442" w:rsidRPr="00C979F3" w:rsidRDefault="000E6442" w:rsidP="00D84F1C">
      <w:pPr>
        <w:pStyle w:val="ListParagraph"/>
        <w:spacing w:after="0"/>
        <w:ind w:left="792"/>
        <w:rPr>
          <w:sz w:val="16"/>
          <w:szCs w:val="16"/>
        </w:rPr>
      </w:pPr>
    </w:p>
    <w:p w14:paraId="018B2866" w14:textId="77777777" w:rsidR="00F977D8" w:rsidRPr="00C979F3" w:rsidRDefault="00F977D8" w:rsidP="00D84F1C">
      <w:pPr>
        <w:pStyle w:val="ListParagraph"/>
        <w:spacing w:after="0"/>
        <w:ind w:left="792"/>
        <w:rPr>
          <w:sz w:val="16"/>
          <w:szCs w:val="16"/>
        </w:rPr>
      </w:pPr>
    </w:p>
    <w:p w14:paraId="52998E92" w14:textId="77777777" w:rsidR="00412DA6" w:rsidRPr="00C979F3" w:rsidRDefault="00412DA6" w:rsidP="00A0684C">
      <w:pPr>
        <w:pStyle w:val="ListParagraph"/>
        <w:numPr>
          <w:ilvl w:val="1"/>
          <w:numId w:val="2"/>
        </w:numPr>
        <w:spacing w:after="0"/>
      </w:pPr>
      <w:r w:rsidRPr="00C979F3">
        <w:t>Spint</w:t>
      </w:r>
      <w:r w:rsidR="00F35C99">
        <w:t>ų</w:t>
      </w:r>
      <w:r w:rsidRPr="00C979F3">
        <w:t xml:space="preserve"> įžemintų korpuso dalių ir įtaisų įžeminimo taškų pereinamųjų varžų matavimo rezultatai </w:t>
      </w:r>
      <w:r w:rsidR="006767F8" w:rsidRPr="00C979F3">
        <w:t>(</w:t>
      </w:r>
      <w:r w:rsidR="00015E49" w:rsidRPr="00C979F3">
        <w:t xml:space="preserve">norma </w:t>
      </w:r>
      <w:r w:rsidR="006767F8" w:rsidRPr="00C979F3">
        <w:t xml:space="preserve"> ≤ 0,1 Ω)</w:t>
      </w:r>
      <w:r w:rsidR="00BF7B5E" w:rsidRPr="00C979F3">
        <w:t>.</w:t>
      </w:r>
    </w:p>
    <w:tbl>
      <w:tblPr>
        <w:tblStyle w:val="TableGrid"/>
        <w:tblpPr w:leftFromText="180" w:rightFromText="180" w:vertAnchor="text" w:horzAnchor="margin" w:tblpY="235"/>
        <w:tblW w:w="14029" w:type="dxa"/>
        <w:tblLook w:val="04A0" w:firstRow="1" w:lastRow="0" w:firstColumn="1" w:lastColumn="0" w:noHBand="0" w:noVBand="1"/>
      </w:tblPr>
      <w:tblGrid>
        <w:gridCol w:w="676"/>
        <w:gridCol w:w="5131"/>
        <w:gridCol w:w="4215"/>
        <w:gridCol w:w="4007"/>
      </w:tblGrid>
      <w:tr w:rsidR="008979CB" w:rsidRPr="00C979F3" w14:paraId="49423E72" w14:textId="77777777" w:rsidTr="008979CB">
        <w:tc>
          <w:tcPr>
            <w:tcW w:w="676" w:type="dxa"/>
            <w:vMerge w:val="restart"/>
            <w:vAlign w:val="center"/>
          </w:tcPr>
          <w:p w14:paraId="67FF55BF" w14:textId="77777777" w:rsidR="008979CB" w:rsidRPr="00C979F3" w:rsidRDefault="008979CB" w:rsidP="008979CB">
            <w:pPr>
              <w:ind w:left="360" w:hanging="331"/>
              <w:jc w:val="center"/>
            </w:pPr>
            <w:r w:rsidRPr="00C979F3">
              <w:t>Nr.</w:t>
            </w:r>
          </w:p>
        </w:tc>
        <w:tc>
          <w:tcPr>
            <w:tcW w:w="5131" w:type="dxa"/>
            <w:vMerge w:val="restart"/>
            <w:vAlign w:val="center"/>
          </w:tcPr>
          <w:p w14:paraId="49897C78" w14:textId="77777777" w:rsidR="008979CB" w:rsidRPr="00C979F3" w:rsidRDefault="008979CB" w:rsidP="008979CB">
            <w:pPr>
              <w:jc w:val="center"/>
            </w:pPr>
            <w:r w:rsidRPr="00C979F3">
              <w:t>Spint</w:t>
            </w:r>
            <w:r w:rsidR="00F35C99">
              <w:t>ų</w:t>
            </w:r>
            <w:r w:rsidRPr="00C979F3">
              <w:t xml:space="preserve"> įrenginio įžeminimo taško ar jos įžemintos dalies taško pavadinimas</w:t>
            </w:r>
          </w:p>
        </w:tc>
        <w:tc>
          <w:tcPr>
            <w:tcW w:w="8222" w:type="dxa"/>
            <w:gridSpan w:val="2"/>
            <w:vAlign w:val="center"/>
          </w:tcPr>
          <w:p w14:paraId="3A78D9A4" w14:textId="77777777" w:rsidR="008979CB" w:rsidRPr="00C979F3" w:rsidRDefault="008979CB" w:rsidP="008979CB">
            <w:pPr>
              <w:jc w:val="center"/>
            </w:pPr>
            <w:r w:rsidRPr="00C979F3">
              <w:t>Grandinės nuo įžeminimo gnybto iki  įžemintų spint</w:t>
            </w:r>
            <w:r w:rsidR="00F35C99">
              <w:t>ų</w:t>
            </w:r>
            <w:r w:rsidRPr="00C979F3">
              <w:t xml:space="preserve"> elementų ar įrenginių sumontuotų joje varžos matavimas</w:t>
            </w:r>
          </w:p>
        </w:tc>
      </w:tr>
      <w:tr w:rsidR="008979CB" w:rsidRPr="00C979F3" w14:paraId="2B082C06" w14:textId="77777777" w:rsidTr="008979CB">
        <w:tc>
          <w:tcPr>
            <w:tcW w:w="676" w:type="dxa"/>
            <w:vMerge/>
          </w:tcPr>
          <w:p w14:paraId="0D627B67" w14:textId="77777777" w:rsidR="008979CB" w:rsidRPr="00C979F3" w:rsidRDefault="008979CB" w:rsidP="008979CB">
            <w:pPr>
              <w:ind w:left="360" w:hanging="331"/>
              <w:jc w:val="center"/>
            </w:pPr>
          </w:p>
        </w:tc>
        <w:tc>
          <w:tcPr>
            <w:tcW w:w="5131" w:type="dxa"/>
            <w:vMerge/>
          </w:tcPr>
          <w:p w14:paraId="1624C5AF" w14:textId="77777777" w:rsidR="008979CB" w:rsidRPr="00C979F3" w:rsidRDefault="008979CB" w:rsidP="008979CB">
            <w:pPr>
              <w:jc w:val="center"/>
            </w:pPr>
          </w:p>
        </w:tc>
        <w:tc>
          <w:tcPr>
            <w:tcW w:w="4215" w:type="dxa"/>
            <w:vAlign w:val="center"/>
          </w:tcPr>
          <w:p w14:paraId="1BC084F2" w14:textId="77777777" w:rsidR="008979CB" w:rsidRPr="00C979F3" w:rsidRDefault="008979CB" w:rsidP="008979CB">
            <w:pPr>
              <w:jc w:val="center"/>
            </w:pPr>
            <w:r w:rsidRPr="00C979F3">
              <w:t>Matavimo taškų skaičius</w:t>
            </w:r>
          </w:p>
        </w:tc>
        <w:tc>
          <w:tcPr>
            <w:tcW w:w="4007" w:type="dxa"/>
            <w:vAlign w:val="center"/>
          </w:tcPr>
          <w:p w14:paraId="43B8FE7F" w14:textId="77777777" w:rsidR="008979CB" w:rsidRPr="00C979F3" w:rsidRDefault="008979CB" w:rsidP="008979CB">
            <w:pPr>
              <w:jc w:val="center"/>
            </w:pPr>
            <w:r w:rsidRPr="00C979F3">
              <w:t>Grandinės varža,  Ω</w:t>
            </w:r>
          </w:p>
        </w:tc>
      </w:tr>
      <w:tr w:rsidR="00BB276A" w:rsidRPr="00C979F3" w14:paraId="0B09164B" w14:textId="77777777" w:rsidTr="00BB276A">
        <w:tc>
          <w:tcPr>
            <w:tcW w:w="676" w:type="dxa"/>
          </w:tcPr>
          <w:p w14:paraId="738DAC81" w14:textId="77777777" w:rsidR="00BB276A" w:rsidRPr="00C979F3" w:rsidRDefault="00BB276A" w:rsidP="009645DD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5131" w:type="dxa"/>
          </w:tcPr>
          <w:p w14:paraId="1D1FD843" w14:textId="77777777" w:rsidR="00BB276A" w:rsidRPr="00C979F3" w:rsidRDefault="00BB276A" w:rsidP="0089129A">
            <w:pPr>
              <w:rPr>
                <w:i/>
              </w:rPr>
            </w:pPr>
            <w:r w:rsidRPr="00C979F3">
              <w:rPr>
                <w:i/>
              </w:rPr>
              <w:t>Spint</w:t>
            </w:r>
            <w:r w:rsidR="00F35C99">
              <w:rPr>
                <w:i/>
              </w:rPr>
              <w:t>ų</w:t>
            </w:r>
            <w:r w:rsidRPr="00C979F3">
              <w:rPr>
                <w:i/>
              </w:rPr>
              <w:t xml:space="preserve"> durys</w:t>
            </w:r>
          </w:p>
        </w:tc>
        <w:tc>
          <w:tcPr>
            <w:tcW w:w="4215" w:type="dxa"/>
          </w:tcPr>
          <w:p w14:paraId="69B83E81" w14:textId="77777777" w:rsidR="00BB276A" w:rsidRPr="00C979F3" w:rsidRDefault="00BB276A" w:rsidP="0089129A">
            <w:pPr>
              <w:rPr>
                <w:i/>
              </w:rPr>
            </w:pPr>
          </w:p>
        </w:tc>
        <w:tc>
          <w:tcPr>
            <w:tcW w:w="4007" w:type="dxa"/>
          </w:tcPr>
          <w:p w14:paraId="5C42D598" w14:textId="77777777" w:rsidR="00BB276A" w:rsidRPr="00C979F3" w:rsidRDefault="00BB276A" w:rsidP="0089129A">
            <w:pPr>
              <w:rPr>
                <w:i/>
              </w:rPr>
            </w:pPr>
          </w:p>
        </w:tc>
      </w:tr>
      <w:tr w:rsidR="00BB276A" w:rsidRPr="00C979F3" w14:paraId="3188DBAC" w14:textId="77777777" w:rsidTr="00BB276A">
        <w:tc>
          <w:tcPr>
            <w:tcW w:w="676" w:type="dxa"/>
          </w:tcPr>
          <w:p w14:paraId="76A8E833" w14:textId="77777777" w:rsidR="00BB276A" w:rsidRPr="00C979F3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48E0EC21" w14:textId="77777777" w:rsidR="00BB276A" w:rsidRPr="00C979F3" w:rsidRDefault="008C3331" w:rsidP="000814FC">
            <w:pPr>
              <w:rPr>
                <w:i/>
              </w:rPr>
            </w:pPr>
            <w:r w:rsidRPr="00C979F3">
              <w:rPr>
                <w:i/>
              </w:rPr>
              <w:t>Montažinė plokštė</w:t>
            </w:r>
          </w:p>
        </w:tc>
        <w:tc>
          <w:tcPr>
            <w:tcW w:w="4215" w:type="dxa"/>
          </w:tcPr>
          <w:p w14:paraId="77CF94B6" w14:textId="77777777" w:rsidR="00BB276A" w:rsidRPr="00C979F3" w:rsidRDefault="00BB276A" w:rsidP="0089129A"/>
        </w:tc>
        <w:tc>
          <w:tcPr>
            <w:tcW w:w="4007" w:type="dxa"/>
          </w:tcPr>
          <w:p w14:paraId="71890B71" w14:textId="77777777" w:rsidR="00BB276A" w:rsidRPr="00C979F3" w:rsidRDefault="00BB276A" w:rsidP="0089129A"/>
        </w:tc>
      </w:tr>
      <w:tr w:rsidR="00BB276A" w:rsidRPr="00C979F3" w14:paraId="1CD649C1" w14:textId="77777777" w:rsidTr="00BB276A">
        <w:tc>
          <w:tcPr>
            <w:tcW w:w="676" w:type="dxa"/>
          </w:tcPr>
          <w:p w14:paraId="6A60256E" w14:textId="77777777" w:rsidR="00BB276A" w:rsidRPr="00C979F3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0588E5E6" w14:textId="77777777" w:rsidR="00BB276A" w:rsidRPr="00C979F3" w:rsidRDefault="00BB276A" w:rsidP="0089129A">
            <w:pPr>
              <w:rPr>
                <w:i/>
              </w:rPr>
            </w:pPr>
          </w:p>
        </w:tc>
        <w:tc>
          <w:tcPr>
            <w:tcW w:w="4215" w:type="dxa"/>
          </w:tcPr>
          <w:p w14:paraId="6FE86279" w14:textId="77777777" w:rsidR="00BB276A" w:rsidRPr="00C979F3" w:rsidRDefault="00BB276A" w:rsidP="0089129A"/>
        </w:tc>
        <w:tc>
          <w:tcPr>
            <w:tcW w:w="4007" w:type="dxa"/>
          </w:tcPr>
          <w:p w14:paraId="4116A575" w14:textId="77777777" w:rsidR="00BB276A" w:rsidRPr="00C979F3" w:rsidRDefault="00BB276A" w:rsidP="0089129A"/>
        </w:tc>
      </w:tr>
      <w:tr w:rsidR="00BB276A" w:rsidRPr="00C979F3" w14:paraId="3FAA4974" w14:textId="77777777" w:rsidTr="00BB276A">
        <w:tc>
          <w:tcPr>
            <w:tcW w:w="676" w:type="dxa"/>
          </w:tcPr>
          <w:p w14:paraId="63D83931" w14:textId="77777777" w:rsidR="00BB276A" w:rsidRPr="00C979F3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791702F6" w14:textId="77777777" w:rsidR="00BB276A" w:rsidRPr="00C979F3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02D9825E" w14:textId="77777777" w:rsidR="00BB276A" w:rsidRPr="00C979F3" w:rsidRDefault="00BB276A" w:rsidP="0089129A"/>
        </w:tc>
        <w:tc>
          <w:tcPr>
            <w:tcW w:w="4007" w:type="dxa"/>
          </w:tcPr>
          <w:p w14:paraId="6D6B124F" w14:textId="77777777" w:rsidR="00BB276A" w:rsidRPr="00C979F3" w:rsidRDefault="00BB276A" w:rsidP="0089129A"/>
        </w:tc>
      </w:tr>
    </w:tbl>
    <w:p w14:paraId="02D0AF27" w14:textId="77777777" w:rsidR="006767F8" w:rsidRPr="00C979F3" w:rsidRDefault="006767F8" w:rsidP="006767F8">
      <w:pPr>
        <w:pStyle w:val="ListParagraph"/>
        <w:ind w:left="792"/>
      </w:pPr>
    </w:p>
    <w:p w14:paraId="1ADC0DA3" w14:textId="77777777" w:rsidR="00D84F1C" w:rsidRPr="00C979F3" w:rsidRDefault="006767F8" w:rsidP="00D84F1C">
      <w:pPr>
        <w:pStyle w:val="ListParagraph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703EEFA" w14:textId="77777777" w:rsidR="006767F8" w:rsidRPr="00C979F3" w:rsidRDefault="00A0684C" w:rsidP="00D84F1C">
      <w:pPr>
        <w:pStyle w:val="ListParagraph"/>
        <w:ind w:left="360" w:firstLine="936"/>
        <w:rPr>
          <w:b/>
          <w:i/>
        </w:rPr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1364712" wp14:editId="3A514DA3">
                <wp:simplePos x="0" y="0"/>
                <wp:positionH relativeFrom="margin">
                  <wp:posOffset>-38100</wp:posOffset>
                </wp:positionH>
                <wp:positionV relativeFrom="paragraph">
                  <wp:posOffset>180340</wp:posOffset>
                </wp:positionV>
                <wp:extent cx="8886825" cy="0"/>
                <wp:effectExtent l="0" t="0" r="2857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AC16F9" id="Straight Connector 11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-3pt,14.2pt" to="696.7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3CF39F3F" w14:textId="77777777" w:rsidR="00A0684C" w:rsidRPr="00C979F3" w:rsidRDefault="00A0684C" w:rsidP="00E83F04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47A34" w:rsidRPr="00C979F3" w14:paraId="5CA25A3F" w14:textId="77777777" w:rsidTr="00D84F1C">
        <w:trPr>
          <w:trHeight w:val="137"/>
        </w:trPr>
        <w:tc>
          <w:tcPr>
            <w:tcW w:w="1555" w:type="dxa"/>
            <w:vAlign w:val="center"/>
          </w:tcPr>
          <w:p w14:paraId="69311717" w14:textId="77777777" w:rsidR="00547A34" w:rsidRPr="00C979F3" w:rsidRDefault="00547A34" w:rsidP="00D84F1C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1B4FBA14" w14:textId="77777777" w:rsidR="00547A34" w:rsidRPr="00C979F3" w:rsidRDefault="00547A34" w:rsidP="00D84F1C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547A34" w:rsidRPr="00C979F3" w14:paraId="2E34ED82" w14:textId="77777777" w:rsidTr="00D84F1C">
        <w:trPr>
          <w:trHeight w:val="269"/>
        </w:trPr>
        <w:tc>
          <w:tcPr>
            <w:tcW w:w="1555" w:type="dxa"/>
            <w:vAlign w:val="center"/>
          </w:tcPr>
          <w:p w14:paraId="5B6CF994" w14:textId="77777777" w:rsidR="00547A34" w:rsidRPr="00C979F3" w:rsidRDefault="00547A34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EAF82AC" w14:textId="77777777" w:rsidR="00547A34" w:rsidRPr="00C979F3" w:rsidRDefault="00547A34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F8852CB" w14:textId="0896C3A5" w:rsidR="003E4EF5" w:rsidRPr="00C979F3" w:rsidRDefault="003E4EF5" w:rsidP="00E83F04">
      <w:pPr>
        <w:pStyle w:val="ListParagraph"/>
        <w:numPr>
          <w:ilvl w:val="1"/>
          <w:numId w:val="2"/>
        </w:numPr>
        <w:spacing w:after="0"/>
      </w:pPr>
      <w:r w:rsidRPr="00C979F3">
        <w:t>Spint</w:t>
      </w:r>
      <w:r w:rsidR="00F35C99">
        <w:t>ų</w:t>
      </w:r>
      <w:r w:rsidRPr="00C979F3">
        <w:t xml:space="preserve"> dur</w:t>
      </w:r>
      <w:r w:rsidR="00353F76" w:rsidRPr="00C979F3">
        <w:t>ys vientisos, jų</w:t>
      </w:r>
      <w:r w:rsidRPr="00C979F3">
        <w:t xml:space="preserve"> atidarymo kampas ne mažesnis nei 1</w:t>
      </w:r>
      <w:r w:rsidR="005568BD">
        <w:t>0</w:t>
      </w:r>
      <w:r w:rsidRPr="00C979F3">
        <w:t>0</w:t>
      </w:r>
      <w:r w:rsidRPr="00C979F3">
        <w:rPr>
          <w:vertAlign w:val="superscript"/>
        </w:rPr>
        <w:t>0</w:t>
      </w:r>
      <w:r w:rsidR="00165672" w:rsidRPr="00C979F3">
        <w:t xml:space="preserve"> ir įrengtas atviros padėties fiksatorius</w:t>
      </w:r>
      <w:r w:rsidR="00353F76" w:rsidRPr="00C979F3">
        <w:t>:</w:t>
      </w:r>
    </w:p>
    <w:p w14:paraId="6BDD02EB" w14:textId="77777777" w:rsidR="00862B67" w:rsidRPr="00C979F3" w:rsidRDefault="00862B67" w:rsidP="00E83F04">
      <w:pPr>
        <w:pStyle w:val="ListParagraph"/>
        <w:spacing w:after="0"/>
        <w:ind w:left="360"/>
        <w:rPr>
          <w:b/>
        </w:rPr>
      </w:pPr>
    </w:p>
    <w:p w14:paraId="18C5F506" w14:textId="77777777" w:rsidR="003E4EF5" w:rsidRPr="00C979F3" w:rsidRDefault="003E4EF5" w:rsidP="00E83F04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7D55A032" w14:textId="77777777" w:rsidR="00A0684C" w:rsidRPr="00C979F3" w:rsidRDefault="00D84F1C" w:rsidP="00E83F04">
      <w:pPr>
        <w:spacing w:after="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C1C46B9" wp14:editId="43D1FF3F">
                <wp:simplePos x="0" y="0"/>
                <wp:positionH relativeFrom="margin">
                  <wp:align>left</wp:align>
                </wp:positionH>
                <wp:positionV relativeFrom="paragraph">
                  <wp:posOffset>117475</wp:posOffset>
                </wp:positionV>
                <wp:extent cx="8886825" cy="0"/>
                <wp:effectExtent l="0" t="0" r="2857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E8CBD7" id="Straight Connector 12" o:spid="_x0000_s1026" style="position:absolute;z-index:25167564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9.25pt" to="699.7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58EFA722" w14:textId="77777777" w:rsidR="00862B67" w:rsidRPr="00C979F3" w:rsidRDefault="00862B67" w:rsidP="00E83F04">
      <w:pPr>
        <w:spacing w:after="0"/>
      </w:pPr>
    </w:p>
    <w:tbl>
      <w:tblPr>
        <w:tblStyle w:val="TableGrid"/>
        <w:tblpPr w:leftFromText="180" w:rightFromText="180" w:vertAnchor="text" w:horzAnchor="margin" w:tblpXSpec="right" w:tblpY="4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47A34" w:rsidRPr="00C979F3" w14:paraId="37EF6B4F" w14:textId="77777777" w:rsidTr="00547A34">
        <w:trPr>
          <w:trHeight w:val="137"/>
        </w:trPr>
        <w:tc>
          <w:tcPr>
            <w:tcW w:w="1555" w:type="dxa"/>
            <w:vAlign w:val="center"/>
          </w:tcPr>
          <w:p w14:paraId="7CEB9EB0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633AFE2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547A34" w:rsidRPr="00C979F3" w14:paraId="7016BBF1" w14:textId="77777777" w:rsidTr="00547A34">
        <w:trPr>
          <w:trHeight w:val="269"/>
        </w:trPr>
        <w:tc>
          <w:tcPr>
            <w:tcW w:w="1555" w:type="dxa"/>
            <w:vAlign w:val="center"/>
          </w:tcPr>
          <w:p w14:paraId="76F4996D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0AEE1BC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334F3CE" w14:textId="77777777" w:rsidR="00E91D71" w:rsidRPr="00C979F3" w:rsidRDefault="00353F76" w:rsidP="00E83F04">
      <w:pPr>
        <w:pStyle w:val="ListParagraph"/>
        <w:numPr>
          <w:ilvl w:val="1"/>
          <w:numId w:val="2"/>
        </w:numPr>
        <w:spacing w:after="0"/>
      </w:pPr>
      <w:r w:rsidRPr="00C979F3">
        <w:t>Spint</w:t>
      </w:r>
      <w:r w:rsidR="00F35C99">
        <w:t>ų</w:t>
      </w:r>
      <w:r w:rsidRPr="00C979F3">
        <w:t xml:space="preserve"> duryse įmontuot</w:t>
      </w:r>
      <w:r w:rsidR="00631072" w:rsidRPr="00C979F3">
        <w:t>os</w:t>
      </w:r>
      <w:r w:rsidRPr="00C979F3">
        <w:t xml:space="preserve"> trikampė</w:t>
      </w:r>
      <w:r w:rsidR="00631072" w:rsidRPr="00C979F3">
        <w:t>s</w:t>
      </w:r>
      <w:r w:rsidRPr="00C979F3">
        <w:t xml:space="preserve"> arba „</w:t>
      </w:r>
      <w:proofErr w:type="spellStart"/>
      <w:r w:rsidRPr="00C979F3">
        <w:t>double</w:t>
      </w:r>
      <w:proofErr w:type="spellEnd"/>
      <w:r w:rsidRPr="00C979F3">
        <w:t xml:space="preserve"> </w:t>
      </w:r>
      <w:proofErr w:type="spellStart"/>
      <w:r w:rsidRPr="00C979F3">
        <w:t>bit</w:t>
      </w:r>
      <w:proofErr w:type="spellEnd"/>
      <w:r w:rsidRPr="00C979F3">
        <w:t>“ tipo spyn</w:t>
      </w:r>
      <w:r w:rsidR="00631072" w:rsidRPr="00C979F3">
        <w:t xml:space="preserve">os (2 vnt.) </w:t>
      </w:r>
      <w:r w:rsidRPr="00C979F3">
        <w:t>pasukam</w:t>
      </w:r>
      <w:r w:rsidR="00631072" w:rsidRPr="00C979F3">
        <w:t>os</w:t>
      </w:r>
      <w:r w:rsidRPr="00C979F3">
        <w:t xml:space="preserve"> 90</w:t>
      </w:r>
      <w:r w:rsidRPr="00C979F3">
        <w:rPr>
          <w:vertAlign w:val="superscript"/>
        </w:rPr>
        <w:t>0</w:t>
      </w:r>
      <w:r w:rsidRPr="00C979F3">
        <w:t xml:space="preserve"> kampu:</w:t>
      </w:r>
    </w:p>
    <w:p w14:paraId="1179E501" w14:textId="77777777" w:rsidR="00165672" w:rsidRPr="00C979F3" w:rsidRDefault="00165672" w:rsidP="00165672">
      <w:pPr>
        <w:pStyle w:val="ListParagraph"/>
        <w:spacing w:after="0"/>
        <w:ind w:left="792" w:firstLine="504"/>
        <w:rPr>
          <w:b/>
          <w:i/>
        </w:rPr>
      </w:pPr>
    </w:p>
    <w:p w14:paraId="0C530F90" w14:textId="77777777" w:rsidR="003277E8" w:rsidRPr="00C979F3" w:rsidRDefault="003277E8" w:rsidP="00165672">
      <w:pPr>
        <w:pStyle w:val="ListParagraph"/>
        <w:spacing w:after="0"/>
        <w:ind w:left="792" w:firstLine="504"/>
        <w:rPr>
          <w:b/>
          <w:i/>
        </w:rPr>
      </w:pPr>
      <w:r w:rsidRPr="00C979F3">
        <w:rPr>
          <w:b/>
          <w:i/>
        </w:rPr>
        <w:t>Pastabos:</w:t>
      </w:r>
    </w:p>
    <w:p w14:paraId="6988C3A1" w14:textId="77777777" w:rsidR="00165672" w:rsidRPr="00C979F3" w:rsidRDefault="00165672" w:rsidP="00E83F04">
      <w:pPr>
        <w:spacing w:after="0"/>
      </w:pPr>
    </w:p>
    <w:p w14:paraId="3EC5D9CB" w14:textId="77777777" w:rsidR="00165672" w:rsidRPr="00C979F3" w:rsidRDefault="00862B67" w:rsidP="00D60A7D">
      <w:pPr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A39FE22" wp14:editId="4DD74DE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583AF7" id="Straight Connector 13" o:spid="_x0000_s1026" style="position:absolute;z-index:2516776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zbZ2A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q4zbZ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47A34" w:rsidRPr="00C979F3" w14:paraId="087F5928" w14:textId="77777777" w:rsidTr="00547A34">
        <w:trPr>
          <w:trHeight w:val="137"/>
        </w:trPr>
        <w:tc>
          <w:tcPr>
            <w:tcW w:w="1555" w:type="dxa"/>
            <w:vAlign w:val="center"/>
          </w:tcPr>
          <w:p w14:paraId="47412693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2971A979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547A34" w:rsidRPr="00C979F3" w14:paraId="0C058AE8" w14:textId="77777777" w:rsidTr="00547A34">
        <w:trPr>
          <w:trHeight w:val="269"/>
        </w:trPr>
        <w:tc>
          <w:tcPr>
            <w:tcW w:w="1555" w:type="dxa"/>
            <w:vAlign w:val="center"/>
          </w:tcPr>
          <w:p w14:paraId="188C10FA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073F833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BAE999B" w14:textId="77777777" w:rsidR="00AD617C" w:rsidRPr="00C979F3" w:rsidRDefault="00AD617C" w:rsidP="00AD617C">
      <w:pPr>
        <w:pStyle w:val="ListParagraph"/>
        <w:numPr>
          <w:ilvl w:val="1"/>
          <w:numId w:val="2"/>
        </w:numPr>
        <w:spacing w:after="0"/>
      </w:pPr>
      <w:r w:rsidRPr="00C979F3">
        <w:t>Spint</w:t>
      </w:r>
      <w:r w:rsidR="00F35C99">
        <w:t>ų</w:t>
      </w:r>
      <w:r w:rsidRPr="00C979F3">
        <w:t xml:space="preserve"> viduje sumontuota ir varžtais pritvirtinta montažinė plokštė</w:t>
      </w:r>
      <w:r w:rsidR="00011ED5" w:rsidRPr="00C979F3">
        <w:t xml:space="preserve"> su jos apačioje pritvirtinta laidininkų įžeminimo šyną</w:t>
      </w:r>
      <w:r w:rsidRPr="00C979F3">
        <w:t xml:space="preserve">: </w:t>
      </w:r>
    </w:p>
    <w:p w14:paraId="0447B969" w14:textId="77777777" w:rsidR="006B7840" w:rsidRPr="00C979F3" w:rsidRDefault="006B7840" w:rsidP="00AD617C">
      <w:pPr>
        <w:pStyle w:val="ListParagraph"/>
        <w:spacing w:after="0"/>
        <w:ind w:left="360"/>
        <w:rPr>
          <w:b/>
        </w:rPr>
      </w:pPr>
    </w:p>
    <w:p w14:paraId="4EA0AC6A" w14:textId="77777777" w:rsidR="00AD617C" w:rsidRPr="00C979F3" w:rsidRDefault="00AD617C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65BB3557" w14:textId="77777777" w:rsidR="00D84F1C" w:rsidRPr="00C979F3" w:rsidRDefault="00D84F1C" w:rsidP="00D9166E">
      <w:pPr>
        <w:pStyle w:val="ListParagraph"/>
        <w:spacing w:after="0"/>
        <w:ind w:left="360"/>
      </w:pPr>
    </w:p>
    <w:p w14:paraId="59FA3FCB" w14:textId="77777777" w:rsidR="00AD617C" w:rsidRPr="00C979F3" w:rsidRDefault="006B7840" w:rsidP="00D9166E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7D51BF8" wp14:editId="259ECCA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2FBF2C" id="Straight Connector 14" o:spid="_x0000_s1026" style="position:absolute;z-index:2516797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X1L2AEAAA8EAAAOAAAAZHJzL2Uyb0RvYy54bWysU02P0zAQvSPxHyzfadIK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xFl9S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47A34" w:rsidRPr="00C979F3" w14:paraId="1A4D5BFD" w14:textId="77777777" w:rsidTr="00547A34">
        <w:trPr>
          <w:trHeight w:val="137"/>
        </w:trPr>
        <w:tc>
          <w:tcPr>
            <w:tcW w:w="1555" w:type="dxa"/>
            <w:vAlign w:val="center"/>
          </w:tcPr>
          <w:p w14:paraId="706E2BE1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4D964E79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547A34" w:rsidRPr="00C979F3" w14:paraId="7D45D028" w14:textId="77777777" w:rsidTr="00547A34">
        <w:trPr>
          <w:trHeight w:val="269"/>
        </w:trPr>
        <w:tc>
          <w:tcPr>
            <w:tcW w:w="1555" w:type="dxa"/>
            <w:vAlign w:val="center"/>
          </w:tcPr>
          <w:p w14:paraId="24CEBF32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A89A32D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A4F946D" w14:textId="77777777" w:rsidR="001048F7" w:rsidRPr="00C979F3" w:rsidRDefault="001048F7" w:rsidP="004E2EAC">
      <w:pPr>
        <w:pStyle w:val="ListParagraph"/>
        <w:numPr>
          <w:ilvl w:val="1"/>
          <w:numId w:val="2"/>
        </w:numPr>
        <w:spacing w:after="0"/>
      </w:pPr>
      <w:r w:rsidRPr="00C979F3">
        <w:t xml:space="preserve">Kabelių įvedimo </w:t>
      </w:r>
      <w:r w:rsidR="00631072" w:rsidRPr="00C979F3">
        <w:t>plokštė</w:t>
      </w:r>
      <w:r w:rsidRPr="00C979F3">
        <w:t xml:space="preserve"> spint</w:t>
      </w:r>
      <w:r w:rsidR="00F35C99">
        <w:t>ų</w:t>
      </w:r>
      <w:r w:rsidRPr="00C979F3">
        <w:t xml:space="preserve"> apačio</w:t>
      </w:r>
      <w:r w:rsidR="00F35C99">
        <w:t>s</w:t>
      </w:r>
      <w:r w:rsidRPr="00C979F3">
        <w:t xml:space="preserve">e </w:t>
      </w:r>
      <w:r w:rsidR="00631072" w:rsidRPr="00C979F3">
        <w:t xml:space="preserve">pritvirtinta varžtais ne mažiau kaip 6 taškuose </w:t>
      </w:r>
      <w:r w:rsidRPr="00C979F3">
        <w:t xml:space="preserve">: </w:t>
      </w:r>
    </w:p>
    <w:p w14:paraId="59FE0A37" w14:textId="77777777" w:rsidR="00D9166E" w:rsidRPr="00C979F3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01DABA20" w14:textId="77777777" w:rsidR="001048F7" w:rsidRPr="00C979F3" w:rsidRDefault="001048F7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3F22FE72" w14:textId="77777777" w:rsidR="00D9166E" w:rsidRDefault="00D9166E" w:rsidP="001048F7">
      <w:pPr>
        <w:pStyle w:val="ListParagraph"/>
        <w:spacing w:after="0"/>
        <w:ind w:left="360"/>
      </w:pPr>
    </w:p>
    <w:p w14:paraId="3C882452" w14:textId="77777777" w:rsidR="008C3915" w:rsidRPr="00C979F3" w:rsidRDefault="008C3915" w:rsidP="001048F7">
      <w:pPr>
        <w:pStyle w:val="ListParagraph"/>
        <w:spacing w:after="0"/>
        <w:ind w:left="360"/>
      </w:pPr>
    </w:p>
    <w:p w14:paraId="4DE64484" w14:textId="77777777" w:rsidR="001048F7" w:rsidRPr="00C979F3" w:rsidRDefault="006B7840" w:rsidP="00D9166E"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81D775C" wp14:editId="7D78DEB5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F694D2" id="Straight Connector 15" o:spid="_x0000_s1026" style="position:absolute;z-index:2516817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Y60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R0d+8588LRHT0l&#10;FOY4JLYH78lBQEZBcmoMsSXA3h/wsovhgFn2pNHlLwliU3H3vLirpsQkHTZNc9dsqIq8xqobMGBM&#10;HxU4ln86bo3PwkUrTp9iomKUek3Jx9azkVrefKjrkhbBmv7RWJuDZXjU3iI7Cbr2NK1z88TwIot2&#10;1tNhljSLKH/pbNXM/1VpsoXaXs8F8kDeOIWUyqcrr/WUnWGaOliAl87+BLzkZ6gqw/o34AVRKoNP&#10;C9gZD/i7tm9W6Dn/6sCsO1vwDP25XG+xhqauOHd5IXmsX+4L/PaOdz8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wmOtN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D84F1C" w:rsidRPr="00C979F3" w14:paraId="541AFC9F" w14:textId="77777777" w:rsidTr="00D84F1C">
        <w:trPr>
          <w:trHeight w:val="137"/>
        </w:trPr>
        <w:tc>
          <w:tcPr>
            <w:tcW w:w="1555" w:type="dxa"/>
            <w:vAlign w:val="center"/>
          </w:tcPr>
          <w:p w14:paraId="15DF56EB" w14:textId="77777777" w:rsidR="00D84F1C" w:rsidRPr="00C979F3" w:rsidRDefault="00D84F1C" w:rsidP="00D84F1C">
            <w:pPr>
              <w:jc w:val="center"/>
              <w:rPr>
                <w:sz w:val="18"/>
                <w:szCs w:val="18"/>
              </w:rPr>
            </w:pPr>
            <w:r w:rsidRPr="00C979F3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34163C7B" w14:textId="77777777" w:rsidR="00D84F1C" w:rsidRPr="00C979F3" w:rsidRDefault="00D84F1C" w:rsidP="00D84F1C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D84F1C" w:rsidRPr="00C979F3" w14:paraId="39176189" w14:textId="77777777" w:rsidTr="00D84F1C">
        <w:trPr>
          <w:trHeight w:val="269"/>
        </w:trPr>
        <w:tc>
          <w:tcPr>
            <w:tcW w:w="1555" w:type="dxa"/>
            <w:vAlign w:val="center"/>
          </w:tcPr>
          <w:p w14:paraId="2A5A339C" w14:textId="77777777" w:rsidR="00D84F1C" w:rsidRPr="00C979F3" w:rsidRDefault="00D84F1C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17AA4F6" w14:textId="77777777" w:rsidR="00D84F1C" w:rsidRPr="00C979F3" w:rsidRDefault="00D84F1C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51059B63" w14:textId="77777777" w:rsidR="00FD7FBF" w:rsidRPr="00C979F3" w:rsidRDefault="00FD7FBF" w:rsidP="002946AB">
      <w:pPr>
        <w:pStyle w:val="ListParagraph"/>
        <w:numPr>
          <w:ilvl w:val="1"/>
          <w:numId w:val="2"/>
        </w:numPr>
      </w:pPr>
      <w:r w:rsidRPr="00C979F3">
        <w:t xml:space="preserve">Kabeliams įtvirtinti </w:t>
      </w:r>
      <w:r w:rsidR="00F35C99">
        <w:t xml:space="preserve">spintų dugnuose </w:t>
      </w:r>
      <w:r w:rsidRPr="00C979F3">
        <w:t>sumontuoti užveržiami, individualus kiekvienam kabeliui pagal jo skerspjūvį, sandarikliai, jų kiekis atitinka darbo projekte numatytą poreikį</w:t>
      </w:r>
      <w:r w:rsidR="00307F89" w:rsidRPr="00C979F3">
        <w:t>:</w:t>
      </w:r>
    </w:p>
    <w:p w14:paraId="5F26FDE7" w14:textId="77777777" w:rsidR="00307F89" w:rsidRPr="00C979F3" w:rsidRDefault="00307F89" w:rsidP="00FD7FBF">
      <w:pPr>
        <w:pStyle w:val="ListParagraph"/>
        <w:spacing w:after="0"/>
        <w:ind w:left="360" w:firstLine="936"/>
        <w:rPr>
          <w:b/>
          <w:i/>
        </w:rPr>
      </w:pPr>
    </w:p>
    <w:p w14:paraId="75E7780F" w14:textId="77777777" w:rsidR="00FD7FBF" w:rsidRPr="00C979F3" w:rsidRDefault="00FD7FBF" w:rsidP="00FD7FBF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4BF5BBED" w14:textId="77777777" w:rsidR="00FD7FBF" w:rsidRPr="00C979F3" w:rsidRDefault="00FD7FBF" w:rsidP="00FD7FBF">
      <w:pPr>
        <w:pStyle w:val="ListParagraph"/>
        <w:ind w:left="792"/>
      </w:pPr>
    </w:p>
    <w:p w14:paraId="2D376344" w14:textId="77777777" w:rsidR="00FD7FBF" w:rsidRPr="00C979F3" w:rsidRDefault="00FD7FBF" w:rsidP="00FD7FBF">
      <w:pPr>
        <w:pStyle w:val="ListParagraph"/>
        <w:ind w:left="79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104C13D" wp14:editId="4E7601D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859AED" id="Straight Connector 34" o:spid="_x0000_s1026" style="position:absolute;z-index:2517166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D84F1C" w:rsidRPr="00C979F3" w14:paraId="6D0298B6" w14:textId="77777777" w:rsidTr="00D84F1C">
        <w:trPr>
          <w:trHeight w:val="137"/>
        </w:trPr>
        <w:tc>
          <w:tcPr>
            <w:tcW w:w="1555" w:type="dxa"/>
            <w:vAlign w:val="center"/>
          </w:tcPr>
          <w:p w14:paraId="40E7FE52" w14:textId="77777777" w:rsidR="00D84F1C" w:rsidRPr="00C979F3" w:rsidRDefault="00D84F1C" w:rsidP="00D84F1C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1F1468BB" w14:textId="77777777" w:rsidR="00D84F1C" w:rsidRPr="00C979F3" w:rsidRDefault="00D84F1C" w:rsidP="00D84F1C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D84F1C" w:rsidRPr="00C979F3" w14:paraId="03971996" w14:textId="77777777" w:rsidTr="00D84F1C">
        <w:trPr>
          <w:trHeight w:val="269"/>
        </w:trPr>
        <w:tc>
          <w:tcPr>
            <w:tcW w:w="1555" w:type="dxa"/>
            <w:vAlign w:val="center"/>
          </w:tcPr>
          <w:p w14:paraId="17A96299" w14:textId="77777777" w:rsidR="00D84F1C" w:rsidRPr="00C979F3" w:rsidRDefault="00D84F1C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8385163" w14:textId="77777777" w:rsidR="00D84F1C" w:rsidRPr="00C979F3" w:rsidRDefault="00D84F1C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56BD4211" w14:textId="77777777" w:rsidR="00307F89" w:rsidRPr="00C979F3" w:rsidRDefault="00F35C99" w:rsidP="002946AB">
      <w:pPr>
        <w:pStyle w:val="ListParagraph"/>
        <w:numPr>
          <w:ilvl w:val="1"/>
          <w:numId w:val="2"/>
        </w:numPr>
      </w:pPr>
      <w:r>
        <w:t>Spintų dugnuose į</w:t>
      </w:r>
      <w:r w:rsidR="00B614DE" w:rsidRPr="00C979F3">
        <w:t>rengtos rezervinės kabelių įvedimo angos (ne mažiau 4vnt.) su s</w:t>
      </w:r>
      <w:r w:rsidR="00307F89" w:rsidRPr="00C979F3">
        <w:t>umontuo</w:t>
      </w:r>
      <w:r w:rsidR="00B614DE" w:rsidRPr="00C979F3">
        <w:t>tais jose</w:t>
      </w:r>
      <w:r w:rsidR="00307F89" w:rsidRPr="00C979F3">
        <w:t xml:space="preserve"> užveržiam</w:t>
      </w:r>
      <w:r w:rsidR="00B614DE" w:rsidRPr="00C979F3">
        <w:t>ais</w:t>
      </w:r>
      <w:r w:rsidR="00307F89" w:rsidRPr="00C979F3">
        <w:t xml:space="preserve"> sandarikliai</w:t>
      </w:r>
      <w:r w:rsidR="00B614DE" w:rsidRPr="00C979F3">
        <w:t xml:space="preserve">s ir įvedimo angų </w:t>
      </w:r>
      <w:proofErr w:type="spellStart"/>
      <w:r w:rsidR="00B614DE" w:rsidRPr="00C979F3">
        <w:t>aklėmis</w:t>
      </w:r>
      <w:proofErr w:type="spellEnd"/>
      <w:r w:rsidR="00B614DE" w:rsidRPr="00C979F3">
        <w:t>:</w:t>
      </w:r>
    </w:p>
    <w:p w14:paraId="359C7752" w14:textId="77777777" w:rsidR="00B614DE" w:rsidRPr="00C979F3" w:rsidRDefault="00B614DE" w:rsidP="00B614DE">
      <w:pPr>
        <w:pStyle w:val="ListParagraph"/>
        <w:ind w:left="792"/>
      </w:pPr>
    </w:p>
    <w:p w14:paraId="4E9A42E7" w14:textId="77777777" w:rsidR="00B614DE" w:rsidRPr="00C979F3" w:rsidRDefault="00B614DE" w:rsidP="00B614DE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F058804" w14:textId="77777777" w:rsidR="00D84F1C" w:rsidRPr="00C979F3" w:rsidRDefault="00D84F1C" w:rsidP="00B614DE">
      <w:pPr>
        <w:pStyle w:val="ListParagraph"/>
        <w:spacing w:after="0"/>
        <w:ind w:left="360" w:firstLine="936"/>
        <w:rPr>
          <w:b/>
          <w:i/>
        </w:rPr>
      </w:pPr>
    </w:p>
    <w:p w14:paraId="623FAABD" w14:textId="77777777" w:rsidR="00011ED5" w:rsidRPr="00C979F3" w:rsidRDefault="00B614DE" w:rsidP="00011ED5">
      <w:pPr>
        <w:pStyle w:val="ListParagraph"/>
        <w:ind w:left="79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030CC21" wp14:editId="0B13C49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79DEF6" id="Straight Connector 35" o:spid="_x0000_s1026" style="position:absolute;z-index:2517186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0E6518AD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3F85F1B9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1097109D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4BACFE7B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57705CD1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CA5B211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6AB9963" w14:textId="77777777" w:rsidR="002946AB" w:rsidRPr="00C979F3" w:rsidRDefault="002946AB" w:rsidP="002946AB">
      <w:pPr>
        <w:pStyle w:val="ListParagraph"/>
        <w:numPr>
          <w:ilvl w:val="1"/>
          <w:numId w:val="2"/>
        </w:numPr>
      </w:pPr>
      <w:r w:rsidRPr="00C979F3">
        <w:t>Spint</w:t>
      </w:r>
      <w:r w:rsidR="00F35C99">
        <w:t>ų viduje,</w:t>
      </w:r>
      <w:r w:rsidRPr="00C979F3">
        <w:t xml:space="preserve"> viršuje</w:t>
      </w:r>
      <w:r w:rsidR="00F35C99">
        <w:t>,</w:t>
      </w:r>
      <w:r w:rsidRPr="00C979F3">
        <w:t xml:space="preserve"> sumontuotas ir veikia </w:t>
      </w:r>
      <w:r w:rsidR="00011ED5" w:rsidRPr="00C979F3">
        <w:t xml:space="preserve">įjungiamas/išjungiamas ranka </w:t>
      </w:r>
      <w:r w:rsidRPr="00C979F3">
        <w:t>LED šviestuvas</w:t>
      </w:r>
      <w:r w:rsidR="00631072" w:rsidRPr="00C979F3">
        <w:t>:</w:t>
      </w:r>
    </w:p>
    <w:p w14:paraId="40284999" w14:textId="77777777" w:rsidR="00D9166E" w:rsidRPr="00C979F3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649C5C3B" w14:textId="77777777" w:rsidR="002946AB" w:rsidRPr="00C979F3" w:rsidRDefault="002946AB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5D8B219E" w14:textId="77777777" w:rsidR="00D9166E" w:rsidRPr="00C979F3" w:rsidRDefault="00D9166E" w:rsidP="002946AB">
      <w:pPr>
        <w:pStyle w:val="ListParagraph"/>
        <w:spacing w:after="0"/>
        <w:ind w:left="360"/>
      </w:pPr>
    </w:p>
    <w:p w14:paraId="3D95909A" w14:textId="77777777" w:rsidR="00412DA6" w:rsidRPr="00C979F3" w:rsidRDefault="006B7840" w:rsidP="00D9166E">
      <w:pPr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06A7E79" wp14:editId="6082ADB7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A3FAA1" id="Straight Connector 16" o:spid="_x0000_s1026" style="position:absolute;z-index:2516838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v/6m/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53DF2A3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2DD9347F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00BFA9BB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50A727E7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33649F63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6435881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7B296FE" w14:textId="77777777" w:rsidR="00011ED5" w:rsidRPr="00C979F3" w:rsidRDefault="008C3331" w:rsidP="00BD6BBA">
      <w:pPr>
        <w:pStyle w:val="ListParagraph"/>
        <w:numPr>
          <w:ilvl w:val="1"/>
          <w:numId w:val="2"/>
        </w:numPr>
      </w:pPr>
      <w:r w:rsidRPr="00C979F3">
        <w:t>A</w:t>
      </w:r>
      <w:r w:rsidR="00011ED5" w:rsidRPr="00C979F3">
        <w:t xml:space="preserve">nt vidinės </w:t>
      </w:r>
      <w:r w:rsidRPr="00C979F3">
        <w:t xml:space="preserve"> spint</w:t>
      </w:r>
      <w:r w:rsidR="00F35C99">
        <w:t>ų</w:t>
      </w:r>
      <w:r w:rsidRPr="00C979F3">
        <w:t xml:space="preserve"> </w:t>
      </w:r>
      <w:r w:rsidR="00011ED5" w:rsidRPr="00C979F3">
        <w:t>durų pusės, sumontuotas plastikinis A4 formato dėklas brėžiniams</w:t>
      </w:r>
      <w:r w:rsidR="002260F2" w:rsidRPr="00C979F3">
        <w:t>:</w:t>
      </w:r>
    </w:p>
    <w:p w14:paraId="59577274" w14:textId="77777777" w:rsidR="006B5387" w:rsidRPr="00C979F3" w:rsidRDefault="006B5387" w:rsidP="006B5387">
      <w:pPr>
        <w:pStyle w:val="ListParagraph"/>
        <w:ind w:left="792"/>
      </w:pPr>
    </w:p>
    <w:p w14:paraId="0ACEA05D" w14:textId="77777777" w:rsidR="006B5387" w:rsidRPr="00C979F3" w:rsidRDefault="006B5387" w:rsidP="00544F3D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33EAC98E" w14:textId="77777777" w:rsidR="00544F3D" w:rsidRDefault="00544F3D" w:rsidP="00544F3D">
      <w:pPr>
        <w:pStyle w:val="ListParagraph"/>
        <w:spacing w:after="0"/>
        <w:ind w:left="360" w:firstLine="936"/>
        <w:rPr>
          <w:b/>
        </w:rPr>
      </w:pPr>
    </w:p>
    <w:p w14:paraId="51432826" w14:textId="77777777" w:rsidR="008C3915" w:rsidRPr="00C979F3" w:rsidRDefault="008C3915" w:rsidP="00544F3D">
      <w:pPr>
        <w:pStyle w:val="ListParagraph"/>
        <w:spacing w:after="0"/>
        <w:ind w:left="360" w:firstLine="936"/>
        <w:rPr>
          <w:b/>
        </w:rPr>
      </w:pPr>
    </w:p>
    <w:p w14:paraId="1868124C" w14:textId="77777777" w:rsidR="006B5387" w:rsidRPr="00C979F3" w:rsidRDefault="006B5387" w:rsidP="006B5387">
      <w:pPr>
        <w:pStyle w:val="ListParagraph"/>
        <w:ind w:left="79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04F2372" wp14:editId="470F7759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52D176" id="Straight Connector 36" o:spid="_x0000_s1026" style="position:absolute;z-index:2517207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2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512FE23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6B92B4F0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6345864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18C93AAD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350776B6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A61E633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ADCB3F8" w14:textId="77777777" w:rsidR="007B1362" w:rsidRPr="00C979F3" w:rsidRDefault="002A21D3" w:rsidP="00BD6BBA">
      <w:pPr>
        <w:pStyle w:val="ListParagraph"/>
        <w:numPr>
          <w:ilvl w:val="1"/>
          <w:numId w:val="2"/>
        </w:numPr>
      </w:pPr>
      <w:r w:rsidRPr="00C979F3">
        <w:t>Spinto</w:t>
      </w:r>
      <w:r w:rsidR="00F35C99">
        <w:t>s</w:t>
      </w:r>
      <w:r w:rsidRPr="00C979F3">
        <w:t>e sumontuot</w:t>
      </w:r>
      <w:r w:rsidR="00CD32FF" w:rsidRPr="00C979F3">
        <w:t>as</w:t>
      </w:r>
      <w:r w:rsidRPr="00C979F3">
        <w:t xml:space="preserve"> kištukini</w:t>
      </w:r>
      <w:r w:rsidR="00CD32FF" w:rsidRPr="00C979F3">
        <w:t>s</w:t>
      </w:r>
      <w:r w:rsidRPr="00C979F3">
        <w:t xml:space="preserve"> lizd</w:t>
      </w:r>
      <w:r w:rsidR="00CD32FF" w:rsidRPr="00C979F3">
        <w:t>as maitinamas</w:t>
      </w:r>
      <w:r w:rsidRPr="00C979F3">
        <w:t xml:space="preserve"> per 30 </w:t>
      </w:r>
      <w:proofErr w:type="spellStart"/>
      <w:r w:rsidRPr="00C979F3">
        <w:t>mA</w:t>
      </w:r>
      <w:proofErr w:type="spellEnd"/>
      <w:r w:rsidRPr="00C979F3">
        <w:t xml:space="preserve"> nuotėkio srovės automatinį jungiklį su B16A apsaugos charakteristika: </w:t>
      </w:r>
    </w:p>
    <w:p w14:paraId="7FF128FA" w14:textId="77777777" w:rsidR="00D9166E" w:rsidRPr="00C979F3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61BDF0A2" w14:textId="77777777" w:rsidR="002A21D3" w:rsidRPr="00C979F3" w:rsidRDefault="002A21D3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4EC573C2" w14:textId="77777777" w:rsidR="002260F2" w:rsidRPr="00C979F3" w:rsidRDefault="002260F2" w:rsidP="002260F2">
      <w:pPr>
        <w:spacing w:after="0"/>
        <w:ind w:left="360"/>
      </w:pPr>
    </w:p>
    <w:p w14:paraId="07F6AB74" w14:textId="77777777" w:rsidR="002260F2" w:rsidRPr="00C979F3" w:rsidRDefault="002260F2" w:rsidP="002260F2">
      <w:pPr>
        <w:spacing w:after="0"/>
        <w:ind w:left="360"/>
      </w:pPr>
    </w:p>
    <w:p w14:paraId="1D1C29AE" w14:textId="77777777" w:rsidR="00412DA6" w:rsidRPr="00C979F3" w:rsidRDefault="006B7840" w:rsidP="002260F2">
      <w:pPr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7626E3E" wp14:editId="562C235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DFAA3B" id="Straight Connector 17" o:spid="_x0000_s1026" style="position:absolute;z-index:2516858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SvGZD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260F2" w:rsidRPr="00C979F3" w14:paraId="5589F515" w14:textId="77777777" w:rsidTr="002260F2">
        <w:trPr>
          <w:trHeight w:val="137"/>
        </w:trPr>
        <w:tc>
          <w:tcPr>
            <w:tcW w:w="1555" w:type="dxa"/>
            <w:vAlign w:val="center"/>
          </w:tcPr>
          <w:p w14:paraId="5C77B5F3" w14:textId="77777777" w:rsidR="002260F2" w:rsidRPr="00C979F3" w:rsidRDefault="002260F2" w:rsidP="002260F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78C1EE3" w14:textId="77777777" w:rsidR="002260F2" w:rsidRPr="00C979F3" w:rsidRDefault="002260F2" w:rsidP="002260F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2260F2" w:rsidRPr="00C979F3" w14:paraId="5721C8E8" w14:textId="77777777" w:rsidTr="002260F2">
        <w:trPr>
          <w:trHeight w:val="269"/>
        </w:trPr>
        <w:tc>
          <w:tcPr>
            <w:tcW w:w="1555" w:type="dxa"/>
            <w:vAlign w:val="center"/>
          </w:tcPr>
          <w:p w14:paraId="288C01F8" w14:textId="77777777" w:rsidR="002260F2" w:rsidRPr="00C979F3" w:rsidRDefault="002260F2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E344AAE" w14:textId="77777777" w:rsidR="002260F2" w:rsidRPr="00C979F3" w:rsidRDefault="002260F2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6254200" w14:textId="77777777" w:rsidR="0072685E" w:rsidRPr="00C979F3" w:rsidRDefault="0072685E" w:rsidP="00BD6BBA">
      <w:pPr>
        <w:pStyle w:val="ListParagraph"/>
        <w:numPr>
          <w:ilvl w:val="1"/>
          <w:numId w:val="2"/>
        </w:numPr>
      </w:pPr>
      <w:r w:rsidRPr="00C979F3">
        <w:t>Spinto</w:t>
      </w:r>
      <w:r w:rsidR="00F35C99">
        <w:t>s</w:t>
      </w:r>
      <w:r w:rsidRPr="00C979F3">
        <w:t xml:space="preserve">e įrengtas ir veikia automatinis </w:t>
      </w:r>
      <w:proofErr w:type="spellStart"/>
      <w:r w:rsidRPr="00C979F3">
        <w:t>antikondensacinis</w:t>
      </w:r>
      <w:proofErr w:type="spellEnd"/>
      <w:r w:rsidRPr="00C979F3">
        <w:t xml:space="preserve"> šildymas: </w:t>
      </w:r>
      <w:proofErr w:type="spellStart"/>
      <w:r w:rsidRPr="00C979F3">
        <w:t>higrostatas</w:t>
      </w:r>
      <w:proofErr w:type="spellEnd"/>
      <w:r w:rsidRPr="00C979F3">
        <w:t xml:space="preserve"> su ne mažesnės nei 60 W galios šildymo elementu</w:t>
      </w:r>
    </w:p>
    <w:p w14:paraId="1E61CC0D" w14:textId="77777777" w:rsidR="0072685E" w:rsidRPr="00C979F3" w:rsidRDefault="0072685E" w:rsidP="0072685E">
      <w:pPr>
        <w:pStyle w:val="ListParagraph"/>
        <w:ind w:left="792"/>
        <w:rPr>
          <w:sz w:val="16"/>
          <w:szCs w:val="16"/>
        </w:rPr>
      </w:pPr>
    </w:p>
    <w:p w14:paraId="28DDBE3B" w14:textId="77777777" w:rsidR="0072685E" w:rsidRPr="00C979F3" w:rsidRDefault="0072685E" w:rsidP="0072685E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5DD7970D" w14:textId="77777777" w:rsidR="0072685E" w:rsidRPr="00C979F3" w:rsidRDefault="0072685E" w:rsidP="0072685E">
      <w:pPr>
        <w:pStyle w:val="ListParagraph"/>
        <w:ind w:left="792"/>
        <w:rPr>
          <w:sz w:val="16"/>
          <w:szCs w:val="16"/>
        </w:rPr>
      </w:pPr>
    </w:p>
    <w:p w14:paraId="32CAC1B6" w14:textId="77777777" w:rsidR="0072685E" w:rsidRPr="00C979F3" w:rsidRDefault="0072685E" w:rsidP="002260F2">
      <w:pPr>
        <w:pStyle w:val="ListParagraph"/>
        <w:spacing w:after="0"/>
        <w:ind w:left="792"/>
        <w:rPr>
          <w:sz w:val="16"/>
          <w:szCs w:val="16"/>
        </w:rPr>
      </w:pPr>
      <w:r w:rsidRPr="00C979F3">
        <w:rPr>
          <w:noProof/>
          <w:sz w:val="16"/>
          <w:szCs w:val="16"/>
          <w:lang w:eastAsia="lt-L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65523EF" wp14:editId="3B508BC6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7CFEAD" id="Straight Connector 8" o:spid="_x0000_s1026" style="position:absolute;z-index:2517227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c9D5SN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01C4582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277643DA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7F15C8C6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5122DC1B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6477A71D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D52EB89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162E2E2" w14:textId="77777777" w:rsidR="002A21D3" w:rsidRPr="00C979F3" w:rsidRDefault="002B1CD3" w:rsidP="002260F2">
      <w:pPr>
        <w:pStyle w:val="ListParagraph"/>
        <w:numPr>
          <w:ilvl w:val="1"/>
          <w:numId w:val="2"/>
        </w:numPr>
        <w:spacing w:after="0"/>
      </w:pPr>
      <w:r w:rsidRPr="00C979F3">
        <w:t>Automatiniai jungikliai naudojami operatyviniuose perjungimuose</w:t>
      </w:r>
      <w:r w:rsidR="00F35C99">
        <w:t xml:space="preserve"> spintose</w:t>
      </w:r>
      <w:r w:rsidRPr="00C979F3">
        <w:t xml:space="preserve"> sumontuoti ant </w:t>
      </w:r>
      <w:r w:rsidR="00CD32FF" w:rsidRPr="00C979F3">
        <w:t>montažinės plokštės</w:t>
      </w:r>
      <w:r w:rsidRPr="00C979F3">
        <w:t xml:space="preserve"> ne mažesniame nei 1 metro </w:t>
      </w:r>
      <w:r w:rsidR="00CD32FF" w:rsidRPr="00C979F3">
        <w:t xml:space="preserve">nuo žemės </w:t>
      </w:r>
      <w:r w:rsidRPr="00C979F3">
        <w:t xml:space="preserve">aukštyje: </w:t>
      </w:r>
    </w:p>
    <w:p w14:paraId="09A6C13C" w14:textId="77777777" w:rsidR="00D9166E" w:rsidRPr="00C979F3" w:rsidRDefault="00D9166E" w:rsidP="002260F2">
      <w:pPr>
        <w:pStyle w:val="ListParagraph"/>
        <w:spacing w:after="0"/>
        <w:ind w:left="360" w:firstLine="936"/>
        <w:rPr>
          <w:b/>
          <w:i/>
        </w:rPr>
      </w:pPr>
    </w:p>
    <w:p w14:paraId="5D4FD910" w14:textId="77777777" w:rsidR="002B1CD3" w:rsidRPr="00C979F3" w:rsidRDefault="002B1CD3" w:rsidP="002260F2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5B47127A" w14:textId="77777777" w:rsidR="00D9166E" w:rsidRPr="00C979F3" w:rsidRDefault="00D9166E" w:rsidP="002260F2">
      <w:pPr>
        <w:pStyle w:val="ListParagraph"/>
        <w:spacing w:after="0"/>
        <w:ind w:left="360"/>
        <w:rPr>
          <w:b/>
          <w:sz w:val="16"/>
          <w:szCs w:val="16"/>
        </w:rPr>
      </w:pPr>
    </w:p>
    <w:p w14:paraId="509CC017" w14:textId="77777777" w:rsidR="00F977D8" w:rsidRPr="00C979F3" w:rsidRDefault="00F977D8" w:rsidP="002260F2">
      <w:pPr>
        <w:pStyle w:val="ListParagraph"/>
        <w:spacing w:after="0"/>
        <w:ind w:left="360"/>
        <w:rPr>
          <w:b/>
          <w:sz w:val="16"/>
          <w:szCs w:val="16"/>
        </w:rPr>
      </w:pPr>
    </w:p>
    <w:p w14:paraId="2882102B" w14:textId="77777777" w:rsidR="009213DA" w:rsidRPr="00C979F3" w:rsidRDefault="006B7840" w:rsidP="002260F2">
      <w:pPr>
        <w:pStyle w:val="ListParagraph"/>
        <w:spacing w:after="0"/>
        <w:ind w:left="360"/>
        <w:rPr>
          <w:b/>
        </w:rPr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C0EFFD3" wp14:editId="067913C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5E347A" id="Straight Connector 18" o:spid="_x0000_s1026" style="position:absolute;z-index:2516879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GjAyQ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6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4E412353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20B304FC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0ED2F657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73B4A150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33F4F813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DDD155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39D686E" w14:textId="77777777" w:rsidR="002B1CD3" w:rsidRPr="00C979F3" w:rsidRDefault="005C5301" w:rsidP="002260F2">
      <w:pPr>
        <w:pStyle w:val="ListParagraph"/>
        <w:numPr>
          <w:ilvl w:val="1"/>
          <w:numId w:val="2"/>
        </w:numPr>
        <w:spacing w:after="0"/>
      </w:pPr>
      <w:r w:rsidRPr="00C979F3">
        <w:t xml:space="preserve">Vidinio montažo laidai pakloti dengiamuose PVC loveliuose: </w:t>
      </w:r>
    </w:p>
    <w:p w14:paraId="78BC333A" w14:textId="77777777" w:rsidR="00D9166E" w:rsidRPr="00C979F3" w:rsidRDefault="00D9166E" w:rsidP="002260F2">
      <w:pPr>
        <w:pStyle w:val="ListParagraph"/>
        <w:spacing w:after="0"/>
        <w:ind w:left="360" w:firstLine="936"/>
        <w:rPr>
          <w:b/>
          <w:i/>
        </w:rPr>
      </w:pPr>
    </w:p>
    <w:p w14:paraId="67062E3B" w14:textId="77777777" w:rsidR="005C5301" w:rsidRPr="00C979F3" w:rsidRDefault="005C5301" w:rsidP="002260F2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73287881" w14:textId="77777777" w:rsidR="00751550" w:rsidRPr="00C979F3" w:rsidRDefault="00751550" w:rsidP="002260F2">
      <w:pPr>
        <w:pStyle w:val="ListParagraph"/>
        <w:spacing w:after="0"/>
        <w:ind w:left="360"/>
        <w:rPr>
          <w:sz w:val="16"/>
          <w:szCs w:val="16"/>
        </w:rPr>
      </w:pPr>
    </w:p>
    <w:p w14:paraId="72A3DC5B" w14:textId="77777777" w:rsidR="00F977D8" w:rsidRPr="00C979F3" w:rsidRDefault="00F977D8" w:rsidP="002260F2">
      <w:pPr>
        <w:pStyle w:val="ListParagraph"/>
        <w:spacing w:after="0"/>
        <w:ind w:left="360"/>
        <w:rPr>
          <w:sz w:val="16"/>
          <w:szCs w:val="16"/>
        </w:rPr>
      </w:pPr>
    </w:p>
    <w:p w14:paraId="134973B1" w14:textId="77777777" w:rsidR="005C5301" w:rsidRPr="00C979F3" w:rsidRDefault="006B7840" w:rsidP="002260F2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DF86FC3" wp14:editId="6EE48E1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8FA0B2" id="Straight Connector 19" o:spid="_x0000_s1026" style="position:absolute;z-index:2516899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P9v2AEAAA8EAAAOAAAAZHJzL2Uyb0RvYy54bWysU8GO0zAQvSPxD5bvNGkllhI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Y7u7j1nTli6o6cU&#10;hD71iR3QOXIQA6MkOTX42BDg4I5hjqI/hix7VMHmLwliY3H3srgLY2KSNrfb7d1285Yzec1VN6AP&#10;MX0AtCz/tNxol4WLRpw/xkSHUem1JG8bxwZqefOurktZRKO7R21MTpbhgYMJ7Czo2tO4zs0Tw4sq&#10;ioyjzSxpElH+0sXAxP8FFNlCba+nA/JA3jiFlODSldc4qs4wRR0swLmzPwHn+gyFMqx/A14Q5WR0&#10;aQFb7TD8ru2bFWqqvzow6c4WPGN3KddbrKGpK87NLySP9cu4wG/veP8D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J3P9v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6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17557F2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03E7FEAF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6222795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6D0FE9BE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45FCF1E2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3D853B4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1687178F" w14:textId="77777777" w:rsidR="00B14A50" w:rsidRPr="00C979F3" w:rsidRDefault="00B14A50" w:rsidP="002260F2">
      <w:pPr>
        <w:pStyle w:val="ListParagraph"/>
        <w:numPr>
          <w:ilvl w:val="1"/>
          <w:numId w:val="2"/>
        </w:numPr>
        <w:spacing w:after="0"/>
      </w:pPr>
      <w:r w:rsidRPr="00C979F3">
        <w:t>Komercinės apskaitos srovės ir įtampos grandinėms, ir įtaisams, sumontuoti atskiri plombuojami skyriai</w:t>
      </w:r>
      <w:r w:rsidR="007E3B26" w:rsidRPr="00C979F3">
        <w:t>,</w:t>
      </w:r>
      <w:r w:rsidR="00751550" w:rsidRPr="00C979F3">
        <w:t xml:space="preserve"> </w:t>
      </w:r>
      <w:r w:rsidR="007E3B26" w:rsidRPr="00C979F3">
        <w:t>o jų plombavimui numatytas sprendinys kaip tarpinių gnybtų gamintojo kataloge, montuojamas ant DIN 35 bėgelio:</w:t>
      </w:r>
    </w:p>
    <w:p w14:paraId="579F9467" w14:textId="77777777" w:rsidR="0074741A" w:rsidRPr="00C979F3" w:rsidRDefault="0074741A" w:rsidP="0074741A">
      <w:pPr>
        <w:pStyle w:val="ListParagraph"/>
        <w:ind w:left="792"/>
        <w:rPr>
          <w:sz w:val="16"/>
          <w:szCs w:val="16"/>
        </w:rPr>
      </w:pPr>
    </w:p>
    <w:p w14:paraId="200D09E3" w14:textId="77777777" w:rsidR="0074741A" w:rsidRPr="00C979F3" w:rsidRDefault="0074741A" w:rsidP="0074741A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2F411478" w14:textId="77777777" w:rsidR="0074741A" w:rsidRPr="00C979F3" w:rsidRDefault="0074741A" w:rsidP="0074741A">
      <w:pPr>
        <w:pStyle w:val="ListParagraph"/>
        <w:ind w:left="792"/>
        <w:rPr>
          <w:sz w:val="16"/>
          <w:szCs w:val="16"/>
        </w:rPr>
      </w:pPr>
    </w:p>
    <w:p w14:paraId="6EBB129D" w14:textId="77777777" w:rsidR="00F977D8" w:rsidRPr="00C979F3" w:rsidRDefault="00F977D8" w:rsidP="0074741A">
      <w:pPr>
        <w:pStyle w:val="ListParagraph"/>
        <w:ind w:left="792"/>
        <w:rPr>
          <w:sz w:val="16"/>
          <w:szCs w:val="16"/>
        </w:rPr>
      </w:pPr>
    </w:p>
    <w:p w14:paraId="19C5F4C4" w14:textId="77777777" w:rsidR="0074741A" w:rsidRPr="00C979F3" w:rsidRDefault="0074741A" w:rsidP="0074741A">
      <w:pPr>
        <w:pStyle w:val="ListParagraph"/>
        <w:ind w:left="792"/>
        <w:rPr>
          <w:sz w:val="16"/>
          <w:szCs w:val="16"/>
        </w:rPr>
      </w:pPr>
      <w:r w:rsidRPr="00C979F3">
        <w:rPr>
          <w:noProof/>
          <w:sz w:val="16"/>
          <w:szCs w:val="16"/>
          <w:lang w:eastAsia="lt-L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12AF053" wp14:editId="77528B5F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2B0193" id="Straight Connector 10" o:spid="_x0000_s1026" style="position:absolute;z-index:2517248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ehVSAt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5A4BD40D" w14:textId="77777777" w:rsidR="002B1CD3" w:rsidRPr="00C979F3" w:rsidRDefault="001705AA" w:rsidP="002260F2">
      <w:pPr>
        <w:pStyle w:val="ListParagraph"/>
        <w:numPr>
          <w:ilvl w:val="1"/>
          <w:numId w:val="2"/>
        </w:numPr>
      </w:pPr>
      <w:r w:rsidRPr="00C979F3">
        <w:t>Antrinių srovės</w:t>
      </w:r>
      <w:r w:rsidR="00066982" w:rsidRPr="00C979F3">
        <w:t xml:space="preserve"> matavimo transformatorių</w:t>
      </w:r>
      <w:r w:rsidRPr="00C979F3">
        <w:t xml:space="preserve"> grandinių tarpini</w:t>
      </w:r>
      <w:r w:rsidR="00916184" w:rsidRPr="00C979F3">
        <w:t>ų</w:t>
      </w:r>
      <w:r w:rsidRPr="00C979F3">
        <w:t xml:space="preserve"> gnybt</w:t>
      </w:r>
      <w:r w:rsidR="00916184" w:rsidRPr="00C979F3">
        <w:t>ų</w:t>
      </w:r>
      <w:r w:rsidRPr="00C979F3">
        <w:t xml:space="preserve"> atiti</w:t>
      </w:r>
      <w:r w:rsidR="00916184" w:rsidRPr="00C979F3">
        <w:t>kimas</w:t>
      </w:r>
      <w:r w:rsidRPr="00C979F3">
        <w:t xml:space="preserve"> </w:t>
      </w:r>
      <w:r w:rsidR="00916184" w:rsidRPr="00C979F3">
        <w:t>techniniams reikalavimams</w:t>
      </w:r>
      <w:r w:rsidRPr="00C979F3">
        <w:t>:</w:t>
      </w:r>
    </w:p>
    <w:p w14:paraId="2A12D030" w14:textId="77777777" w:rsidR="00F977D8" w:rsidRPr="00C979F3" w:rsidRDefault="00F977D8" w:rsidP="00F977D8">
      <w:pPr>
        <w:pStyle w:val="ListParagraph"/>
        <w:ind w:left="792"/>
      </w:pPr>
    </w:p>
    <w:tbl>
      <w:tblPr>
        <w:tblStyle w:val="TableGrid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342B7E" w:rsidRPr="00C979F3" w14:paraId="44764F6A" w14:textId="77777777" w:rsidTr="00342B7E">
        <w:trPr>
          <w:trHeight w:val="274"/>
        </w:trPr>
        <w:tc>
          <w:tcPr>
            <w:tcW w:w="10012" w:type="dxa"/>
          </w:tcPr>
          <w:p w14:paraId="2EC996A2" w14:textId="77777777" w:rsidR="00342B7E" w:rsidRPr="00C979F3" w:rsidRDefault="00342B7E" w:rsidP="00CE32C7"/>
        </w:tc>
        <w:tc>
          <w:tcPr>
            <w:tcW w:w="1581" w:type="dxa"/>
            <w:vAlign w:val="center"/>
          </w:tcPr>
          <w:p w14:paraId="06A48C7D" w14:textId="77777777" w:rsidR="00342B7E" w:rsidRPr="00C979F3" w:rsidRDefault="00342B7E" w:rsidP="00342B7E">
            <w:pPr>
              <w:jc w:val="center"/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1AE3D65" w14:textId="77777777" w:rsidR="00342B7E" w:rsidRPr="00C979F3" w:rsidRDefault="00342B7E" w:rsidP="00342B7E">
            <w:pPr>
              <w:jc w:val="center"/>
            </w:pPr>
            <w:r w:rsidRPr="00C979F3">
              <w:t>Neatitinka</w:t>
            </w:r>
          </w:p>
        </w:tc>
      </w:tr>
      <w:tr w:rsidR="00342B7E" w:rsidRPr="00C979F3" w14:paraId="42B19267" w14:textId="77777777" w:rsidTr="00342B7E">
        <w:trPr>
          <w:trHeight w:val="57"/>
        </w:trPr>
        <w:tc>
          <w:tcPr>
            <w:tcW w:w="10012" w:type="dxa"/>
          </w:tcPr>
          <w:p w14:paraId="09D17BF0" w14:textId="77777777" w:rsidR="00342B7E" w:rsidRPr="00C979F3" w:rsidRDefault="00342B7E" w:rsidP="00342B7E">
            <w:r w:rsidRPr="00C979F3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448C6547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9162C62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794441C9" w14:textId="77777777" w:rsidTr="00342B7E">
        <w:trPr>
          <w:trHeight w:val="57"/>
        </w:trPr>
        <w:tc>
          <w:tcPr>
            <w:tcW w:w="10012" w:type="dxa"/>
          </w:tcPr>
          <w:p w14:paraId="314A5B5A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Vardinė srovė ≥ 41 A</w:t>
            </w:r>
          </w:p>
        </w:tc>
        <w:tc>
          <w:tcPr>
            <w:tcW w:w="1581" w:type="dxa"/>
            <w:vAlign w:val="center"/>
          </w:tcPr>
          <w:p w14:paraId="0C9F4EAF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69A51E2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209DBD8F" w14:textId="77777777" w:rsidTr="00342B7E">
        <w:trPr>
          <w:trHeight w:val="57"/>
        </w:trPr>
        <w:tc>
          <w:tcPr>
            <w:tcW w:w="10012" w:type="dxa"/>
          </w:tcPr>
          <w:p w14:paraId="4A9CB16F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Vardinė gnybto įtampa ≥ 300 V</w:t>
            </w:r>
          </w:p>
        </w:tc>
        <w:tc>
          <w:tcPr>
            <w:tcW w:w="1581" w:type="dxa"/>
            <w:vAlign w:val="center"/>
          </w:tcPr>
          <w:p w14:paraId="784FBB13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5C8BA3F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63E65F0C" w14:textId="77777777" w:rsidTr="00342B7E">
        <w:trPr>
          <w:trHeight w:val="57"/>
        </w:trPr>
        <w:tc>
          <w:tcPr>
            <w:tcW w:w="10012" w:type="dxa"/>
          </w:tcPr>
          <w:p w14:paraId="5E7DD30A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1C161A66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6FF86E3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4F441981" w14:textId="77777777" w:rsidTr="00342B7E">
        <w:trPr>
          <w:trHeight w:val="57"/>
        </w:trPr>
        <w:tc>
          <w:tcPr>
            <w:tcW w:w="10012" w:type="dxa"/>
          </w:tcPr>
          <w:p w14:paraId="17D92C20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Gnybtų tarpusavio trumpinimui sumontuoti komutuojami trumpikliai, pagal gnybtų gamintojo kataloge</w:t>
            </w:r>
          </w:p>
        </w:tc>
        <w:tc>
          <w:tcPr>
            <w:tcW w:w="1581" w:type="dxa"/>
            <w:vAlign w:val="center"/>
          </w:tcPr>
          <w:p w14:paraId="017E7629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B87AEA6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058F4A07" w14:textId="77777777" w:rsidTr="00342B7E">
        <w:trPr>
          <w:trHeight w:val="57"/>
        </w:trPr>
        <w:tc>
          <w:tcPr>
            <w:tcW w:w="10012" w:type="dxa"/>
          </w:tcPr>
          <w:p w14:paraId="02935158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68A44A86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1CBE14F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309798B4" w14:textId="77777777" w:rsidTr="00342B7E">
        <w:trPr>
          <w:trHeight w:val="57"/>
        </w:trPr>
        <w:tc>
          <w:tcPr>
            <w:tcW w:w="10012" w:type="dxa"/>
          </w:tcPr>
          <w:p w14:paraId="6517961B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54E6770B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871CB79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</w:tbl>
    <w:p w14:paraId="42CA10A0" w14:textId="77777777" w:rsidR="007D464D" w:rsidRPr="00C979F3" w:rsidRDefault="007D464D" w:rsidP="00342B7E">
      <w:pPr>
        <w:rPr>
          <w:ins w:id="0" w:author="Paulius Raila" w:date="2016-06-07T09:52:00Z"/>
        </w:rPr>
      </w:pPr>
    </w:p>
    <w:p w14:paraId="5CEC9ECB" w14:textId="77777777" w:rsidR="00096ED9" w:rsidRPr="00C979F3" w:rsidRDefault="00096ED9" w:rsidP="00D9166E">
      <w:pPr>
        <w:pStyle w:val="ListParagraph"/>
        <w:ind w:left="1152"/>
      </w:pPr>
    </w:p>
    <w:p w14:paraId="7C94B553" w14:textId="77777777" w:rsidR="00B742AF" w:rsidRPr="00C979F3" w:rsidRDefault="00071B56" w:rsidP="002260F2">
      <w:pPr>
        <w:spacing w:after="0"/>
        <w:ind w:firstLine="1152"/>
        <w:rPr>
          <w:b/>
          <w:i/>
        </w:rPr>
      </w:pPr>
      <w:r w:rsidRPr="00C979F3">
        <w:rPr>
          <w:b/>
          <w:i/>
        </w:rPr>
        <w:t>Pastabos:</w:t>
      </w:r>
    </w:p>
    <w:p w14:paraId="6FFD1A59" w14:textId="77777777" w:rsidR="002260F2" w:rsidRPr="00C979F3" w:rsidRDefault="002260F2" w:rsidP="002260F2">
      <w:pPr>
        <w:spacing w:after="0"/>
        <w:ind w:firstLine="1152"/>
      </w:pPr>
    </w:p>
    <w:p w14:paraId="5BE8C96F" w14:textId="77777777" w:rsidR="00F977D8" w:rsidRPr="00C979F3" w:rsidRDefault="00F977D8" w:rsidP="00071B56">
      <w:pPr>
        <w:pStyle w:val="ListParagraph"/>
        <w:ind w:left="1152"/>
      </w:pPr>
    </w:p>
    <w:p w14:paraId="0C847FF8" w14:textId="77777777" w:rsidR="00F977D8" w:rsidRPr="00C979F3" w:rsidRDefault="00F977D8" w:rsidP="00071B56">
      <w:pPr>
        <w:pStyle w:val="ListParagraph"/>
        <w:ind w:left="1152"/>
      </w:pPr>
    </w:p>
    <w:p w14:paraId="522DFC00" w14:textId="77777777" w:rsidR="00B958CF" w:rsidRPr="00C979F3" w:rsidRDefault="006B7840" w:rsidP="00071B56">
      <w:pPr>
        <w:pStyle w:val="ListParagraph"/>
        <w:ind w:left="115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B9B8F1" wp14:editId="53F8D216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7182FD" id="Straight Connector 20" o:spid="_x0000_s1026" style="position:absolute;z-index:2516920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OJp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8geJyzd0VNC&#10;oY9DYnvvHDnokVGSnBpDbAmwdwecoxgOmGWfFdr8JUHsXNy9LO7COTFJm03T3DWb95zJa666AQPG&#10;9BG8Zfmn40a7LFy04vQpJjqMSq8leds4NtK4bT7UdSmL3uj+URuTk2V4YG+QnQRdezqvc/PE8KKK&#10;IuNoM0uaRJS/dDEw8X8FRbZQ2+vpgDyQN04hJbh05TWOqjNMUQcLcO7sT8C5PkOhDOvfgBdEOdm7&#10;tICtdh5/1/bNCjXVXx2YdGcLnn1/KddbrKGpK87NLySP9cu4wG/vePcT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eCDiad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49295A99" w14:textId="77777777" w:rsidR="00D07EE0" w:rsidRPr="00C979F3" w:rsidRDefault="00D07EE0" w:rsidP="002260F2">
      <w:pPr>
        <w:pStyle w:val="ListParagraph"/>
        <w:numPr>
          <w:ilvl w:val="1"/>
          <w:numId w:val="2"/>
        </w:numPr>
        <w:spacing w:after="0"/>
      </w:pPr>
      <w:r w:rsidRPr="00C979F3">
        <w:lastRenderedPageBreak/>
        <w:t>Antrinių įtampos</w:t>
      </w:r>
      <w:r w:rsidR="00066982" w:rsidRPr="00C979F3">
        <w:t xml:space="preserve"> matavimo transformatorių</w:t>
      </w:r>
      <w:r w:rsidRPr="00C979F3">
        <w:t xml:space="preserve"> grandinių </w:t>
      </w:r>
      <w:r w:rsidR="00916184" w:rsidRPr="00C979F3">
        <w:t>tarpinių gnybtų atitikimas techniniams reikalavimams</w:t>
      </w:r>
      <w:r w:rsidRPr="00C979F3">
        <w:t>:</w:t>
      </w:r>
    </w:p>
    <w:p w14:paraId="52858E2D" w14:textId="77777777" w:rsidR="00AA004A" w:rsidRPr="00C979F3" w:rsidRDefault="00AA004A" w:rsidP="00AA004A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AA004A" w:rsidRPr="00C979F3" w14:paraId="62AFED14" w14:textId="77777777" w:rsidTr="0089129A">
        <w:trPr>
          <w:trHeight w:val="274"/>
        </w:trPr>
        <w:tc>
          <w:tcPr>
            <w:tcW w:w="10012" w:type="dxa"/>
          </w:tcPr>
          <w:p w14:paraId="68AC3215" w14:textId="77777777" w:rsidR="00AA004A" w:rsidRPr="00C979F3" w:rsidRDefault="00AA004A" w:rsidP="0089129A"/>
        </w:tc>
        <w:tc>
          <w:tcPr>
            <w:tcW w:w="1581" w:type="dxa"/>
            <w:vAlign w:val="center"/>
          </w:tcPr>
          <w:p w14:paraId="310A3263" w14:textId="77777777" w:rsidR="00AA004A" w:rsidRPr="00C979F3" w:rsidRDefault="00AA004A" w:rsidP="0089129A">
            <w:pPr>
              <w:jc w:val="center"/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6F3BC2E0" w14:textId="77777777" w:rsidR="00AA004A" w:rsidRPr="00C979F3" w:rsidRDefault="00AA004A" w:rsidP="0089129A">
            <w:pPr>
              <w:jc w:val="center"/>
            </w:pPr>
            <w:r w:rsidRPr="00C979F3">
              <w:t>Neatitinka</w:t>
            </w:r>
          </w:p>
        </w:tc>
      </w:tr>
      <w:tr w:rsidR="00AA004A" w:rsidRPr="00C979F3" w14:paraId="197FE759" w14:textId="77777777" w:rsidTr="0089129A">
        <w:trPr>
          <w:trHeight w:val="57"/>
        </w:trPr>
        <w:tc>
          <w:tcPr>
            <w:tcW w:w="10012" w:type="dxa"/>
          </w:tcPr>
          <w:p w14:paraId="12271314" w14:textId="77777777" w:rsidR="00AA004A" w:rsidRPr="00C979F3" w:rsidRDefault="00AA004A" w:rsidP="0089129A">
            <w:r w:rsidRPr="00C979F3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00138E95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95192F8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385CF5C6" w14:textId="77777777" w:rsidTr="0089129A">
        <w:trPr>
          <w:trHeight w:val="57"/>
        </w:trPr>
        <w:tc>
          <w:tcPr>
            <w:tcW w:w="10012" w:type="dxa"/>
          </w:tcPr>
          <w:p w14:paraId="5ADB0BC1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Vardinė srovė ≥ 41 A</w:t>
            </w:r>
          </w:p>
        </w:tc>
        <w:tc>
          <w:tcPr>
            <w:tcW w:w="1581" w:type="dxa"/>
            <w:vAlign w:val="center"/>
          </w:tcPr>
          <w:p w14:paraId="205ECB44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FA8C365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4759306F" w14:textId="77777777" w:rsidTr="0089129A">
        <w:trPr>
          <w:trHeight w:val="57"/>
        </w:trPr>
        <w:tc>
          <w:tcPr>
            <w:tcW w:w="10012" w:type="dxa"/>
          </w:tcPr>
          <w:p w14:paraId="614D7EF9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Vardinė gnybto įtampa ≥ 300 V</w:t>
            </w:r>
          </w:p>
        </w:tc>
        <w:tc>
          <w:tcPr>
            <w:tcW w:w="1581" w:type="dxa"/>
            <w:vAlign w:val="center"/>
          </w:tcPr>
          <w:p w14:paraId="750D12AF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192C9EC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39A59DEF" w14:textId="77777777" w:rsidTr="0089129A">
        <w:trPr>
          <w:trHeight w:val="57"/>
        </w:trPr>
        <w:tc>
          <w:tcPr>
            <w:tcW w:w="10012" w:type="dxa"/>
          </w:tcPr>
          <w:p w14:paraId="43A3FA06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04BBA102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D1C81A0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099779A1" w14:textId="77777777" w:rsidTr="0089129A">
        <w:trPr>
          <w:trHeight w:val="57"/>
        </w:trPr>
        <w:tc>
          <w:tcPr>
            <w:tcW w:w="10012" w:type="dxa"/>
          </w:tcPr>
          <w:p w14:paraId="21A8A641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5DFEC994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28814ED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3F42771E" w14:textId="77777777" w:rsidTr="0089129A">
        <w:trPr>
          <w:trHeight w:val="57"/>
        </w:trPr>
        <w:tc>
          <w:tcPr>
            <w:tcW w:w="10012" w:type="dxa"/>
          </w:tcPr>
          <w:p w14:paraId="1321CB71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12865923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7165833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10420D01" w14:textId="77777777" w:rsidTr="0089129A">
        <w:trPr>
          <w:trHeight w:val="57"/>
        </w:trPr>
        <w:tc>
          <w:tcPr>
            <w:tcW w:w="10012" w:type="dxa"/>
          </w:tcPr>
          <w:p w14:paraId="73E08486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07490597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7681D8B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</w:tbl>
    <w:p w14:paraId="50F998FC" w14:textId="77777777" w:rsidR="00AB1A2E" w:rsidRPr="00C979F3" w:rsidRDefault="00AB1A2E" w:rsidP="00AB1A2E">
      <w:pPr>
        <w:pStyle w:val="ListParagraph"/>
        <w:ind w:left="1152"/>
      </w:pPr>
    </w:p>
    <w:p w14:paraId="126EC92D" w14:textId="77777777" w:rsidR="00AA004A" w:rsidRPr="00C979F3" w:rsidRDefault="00AA004A" w:rsidP="00AA004A">
      <w:pPr>
        <w:pStyle w:val="ListParagraph"/>
        <w:spacing w:after="0"/>
        <w:ind w:left="792"/>
      </w:pPr>
    </w:p>
    <w:p w14:paraId="3F287DB8" w14:textId="77777777" w:rsidR="00B23508" w:rsidRPr="00C979F3" w:rsidRDefault="00B23508" w:rsidP="00B23508">
      <w:pPr>
        <w:spacing w:after="0"/>
        <w:ind w:firstLine="1152"/>
        <w:rPr>
          <w:b/>
          <w:i/>
        </w:rPr>
      </w:pPr>
      <w:r w:rsidRPr="00C979F3">
        <w:rPr>
          <w:b/>
          <w:i/>
        </w:rPr>
        <w:t>Pastabos:</w:t>
      </w:r>
    </w:p>
    <w:p w14:paraId="0F6BC26E" w14:textId="77777777" w:rsidR="00823BC1" w:rsidRPr="00C979F3" w:rsidRDefault="00823BC1" w:rsidP="00760576">
      <w:pPr>
        <w:pStyle w:val="ListParagraph"/>
        <w:spacing w:after="0"/>
        <w:ind w:left="1152"/>
      </w:pPr>
    </w:p>
    <w:p w14:paraId="340EAD7C" w14:textId="77777777" w:rsidR="00916184" w:rsidRPr="00C979F3" w:rsidRDefault="00916184" w:rsidP="00760576">
      <w:pPr>
        <w:pStyle w:val="ListParagraph"/>
        <w:spacing w:after="0"/>
        <w:ind w:left="1152"/>
      </w:pPr>
    </w:p>
    <w:p w14:paraId="32223860" w14:textId="77777777" w:rsidR="00916184" w:rsidRPr="00C979F3" w:rsidRDefault="00916184" w:rsidP="00760576">
      <w:pPr>
        <w:pStyle w:val="ListParagraph"/>
        <w:spacing w:after="0"/>
        <w:ind w:left="1152"/>
      </w:pPr>
    </w:p>
    <w:p w14:paraId="65D99BE8" w14:textId="77777777" w:rsidR="00125A5E" w:rsidRPr="00C979F3" w:rsidRDefault="006B7840" w:rsidP="00760576">
      <w:pPr>
        <w:pStyle w:val="ListParagraph"/>
        <w:spacing w:after="0"/>
        <w:ind w:left="115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BA07C59" wp14:editId="26CF1A7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1E9FA1" id="Straight Connector 21" o:spid="_x0000_s1026" style="position:absolute;z-index:2516940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BGW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9acOWHpjp4S&#10;Cn0cEtt758hBj4yS5NQYYkuAvTvgHMVwwCz7rNDmLwli5+LuZXEXzolJ2mya5q7ZvOdMXnPVDRgw&#10;po/gLcs/HTfaZeGiFadPMdFhVHotydvGsZHGbfOhrktZ9Eb3j9qYnCzDA3uD7CTo2tO5NE8ML6oo&#10;Mo5os6RJRPlLFwMT/1dQZAu1vZ4OyAN54xRSgktXXuOoOsMUdbAA587+BJzrMxTKsP4NeEGUk71L&#10;C9hq5/F3bd+sUFP91YFJd7bg2feXcr3FGpq64v38QvJYv4wL/PaOdz8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B3cBGW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683EF5BC" w14:textId="77777777" w:rsidR="00AB76E2" w:rsidRPr="00C979F3" w:rsidRDefault="00AB76E2" w:rsidP="002260F2">
      <w:pPr>
        <w:pStyle w:val="ListParagraph"/>
        <w:numPr>
          <w:ilvl w:val="1"/>
          <w:numId w:val="2"/>
        </w:numPr>
        <w:spacing w:after="0"/>
      </w:pPr>
      <w:r w:rsidRPr="00C979F3">
        <w:t xml:space="preserve">Antrinių valdymo ir signalinių grandinių </w:t>
      </w:r>
      <w:r w:rsidR="00916184" w:rsidRPr="00C979F3">
        <w:t>tarpinių gnybtų atitikimas techniniams reikalavimams</w:t>
      </w:r>
      <w:r w:rsidRPr="00C979F3">
        <w:t>:</w:t>
      </w:r>
    </w:p>
    <w:p w14:paraId="5266210F" w14:textId="77777777" w:rsidR="00B23508" w:rsidRPr="00C979F3" w:rsidRDefault="00B23508" w:rsidP="00B23508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B23508" w:rsidRPr="00C979F3" w14:paraId="25C24CF2" w14:textId="77777777" w:rsidTr="0089129A">
        <w:trPr>
          <w:trHeight w:val="274"/>
        </w:trPr>
        <w:tc>
          <w:tcPr>
            <w:tcW w:w="10012" w:type="dxa"/>
          </w:tcPr>
          <w:p w14:paraId="330F2EA4" w14:textId="77777777" w:rsidR="00B23508" w:rsidRPr="00C979F3" w:rsidRDefault="00B23508" w:rsidP="0089129A"/>
        </w:tc>
        <w:tc>
          <w:tcPr>
            <w:tcW w:w="1581" w:type="dxa"/>
            <w:vAlign w:val="center"/>
          </w:tcPr>
          <w:p w14:paraId="687D1C86" w14:textId="77777777" w:rsidR="00B23508" w:rsidRPr="00C979F3" w:rsidRDefault="00B23508" w:rsidP="0089129A">
            <w:pPr>
              <w:jc w:val="center"/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22BC1D71" w14:textId="77777777" w:rsidR="00B23508" w:rsidRPr="00C979F3" w:rsidRDefault="00B23508" w:rsidP="0089129A">
            <w:pPr>
              <w:jc w:val="center"/>
            </w:pPr>
            <w:r w:rsidRPr="00C979F3">
              <w:t>Neatitinka</w:t>
            </w:r>
          </w:p>
        </w:tc>
      </w:tr>
      <w:tr w:rsidR="00B23508" w:rsidRPr="00C979F3" w14:paraId="7BF45F7B" w14:textId="77777777" w:rsidTr="0089129A">
        <w:trPr>
          <w:trHeight w:val="57"/>
        </w:trPr>
        <w:tc>
          <w:tcPr>
            <w:tcW w:w="10012" w:type="dxa"/>
          </w:tcPr>
          <w:p w14:paraId="2A0EB20A" w14:textId="77777777" w:rsidR="00B23508" w:rsidRPr="00C979F3" w:rsidRDefault="00B23508" w:rsidP="0089129A">
            <w:r w:rsidRPr="00C979F3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10D0E01C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83247AC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6EA96628" w14:textId="77777777" w:rsidTr="0089129A">
        <w:trPr>
          <w:trHeight w:val="57"/>
        </w:trPr>
        <w:tc>
          <w:tcPr>
            <w:tcW w:w="10012" w:type="dxa"/>
          </w:tcPr>
          <w:p w14:paraId="68FFF541" w14:textId="77777777" w:rsidR="00B23508" w:rsidRPr="00C979F3" w:rsidRDefault="00B23508" w:rsidP="00B23508">
            <w:pPr>
              <w:rPr>
                <w:sz w:val="18"/>
                <w:szCs w:val="18"/>
              </w:rPr>
            </w:pPr>
            <w:r w:rsidRPr="00C979F3">
              <w:t>Vardinė srovė ≥ 16 A</w:t>
            </w:r>
          </w:p>
        </w:tc>
        <w:tc>
          <w:tcPr>
            <w:tcW w:w="1581" w:type="dxa"/>
            <w:vAlign w:val="center"/>
          </w:tcPr>
          <w:p w14:paraId="3E70BD5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61BAC30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70D8576F" w14:textId="77777777" w:rsidTr="0089129A">
        <w:trPr>
          <w:trHeight w:val="57"/>
        </w:trPr>
        <w:tc>
          <w:tcPr>
            <w:tcW w:w="10012" w:type="dxa"/>
          </w:tcPr>
          <w:p w14:paraId="73C0F9A0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Vardinė gnybto įtampa ≥ 300 V</w:t>
            </w:r>
          </w:p>
        </w:tc>
        <w:tc>
          <w:tcPr>
            <w:tcW w:w="1581" w:type="dxa"/>
            <w:vAlign w:val="center"/>
          </w:tcPr>
          <w:p w14:paraId="4D355AF2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2EEDE7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57C3AA3B" w14:textId="77777777" w:rsidTr="0089129A">
        <w:trPr>
          <w:trHeight w:val="57"/>
        </w:trPr>
        <w:tc>
          <w:tcPr>
            <w:tcW w:w="10012" w:type="dxa"/>
          </w:tcPr>
          <w:p w14:paraId="369F3AFB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Gnybto grandinė nutraukiama atkeliamu tilteliu</w:t>
            </w:r>
          </w:p>
        </w:tc>
        <w:tc>
          <w:tcPr>
            <w:tcW w:w="1581" w:type="dxa"/>
            <w:vAlign w:val="center"/>
          </w:tcPr>
          <w:p w14:paraId="15A67A3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EAA5676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5E7CAB3F" w14:textId="77777777" w:rsidTr="0089129A">
        <w:trPr>
          <w:trHeight w:val="57"/>
        </w:trPr>
        <w:tc>
          <w:tcPr>
            <w:tcW w:w="10012" w:type="dxa"/>
          </w:tcPr>
          <w:p w14:paraId="08669093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61C50389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E257815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25DE38F4" w14:textId="77777777" w:rsidTr="0089129A">
        <w:trPr>
          <w:trHeight w:val="57"/>
        </w:trPr>
        <w:tc>
          <w:tcPr>
            <w:tcW w:w="10012" w:type="dxa"/>
          </w:tcPr>
          <w:p w14:paraId="6FC2861F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14A0453B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38CA68C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131E846E" w14:textId="77777777" w:rsidTr="0089129A">
        <w:trPr>
          <w:trHeight w:val="57"/>
        </w:trPr>
        <w:tc>
          <w:tcPr>
            <w:tcW w:w="10012" w:type="dxa"/>
          </w:tcPr>
          <w:p w14:paraId="593BB84A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6319CBF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FB1CD5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14CB27EF" w14:textId="77777777" w:rsidR="00B23508" w:rsidRPr="00C979F3" w:rsidRDefault="00B23508" w:rsidP="00B23508">
      <w:pPr>
        <w:pStyle w:val="ListParagraph"/>
        <w:spacing w:after="0"/>
        <w:ind w:left="792"/>
      </w:pPr>
    </w:p>
    <w:p w14:paraId="50C7C999" w14:textId="77777777" w:rsidR="00A01059" w:rsidRPr="00C979F3" w:rsidRDefault="00A01059" w:rsidP="00B23508">
      <w:pPr>
        <w:pStyle w:val="ListParagraph"/>
        <w:spacing w:after="0"/>
        <w:ind w:left="792"/>
      </w:pPr>
    </w:p>
    <w:p w14:paraId="1B8DE141" w14:textId="77777777" w:rsidR="00AB76E2" w:rsidRPr="00C979F3" w:rsidRDefault="00AB76E2" w:rsidP="00760576">
      <w:pPr>
        <w:spacing w:after="0"/>
        <w:ind w:firstLine="1152"/>
        <w:rPr>
          <w:b/>
          <w:i/>
        </w:rPr>
      </w:pPr>
      <w:r w:rsidRPr="00C979F3">
        <w:rPr>
          <w:b/>
          <w:i/>
        </w:rPr>
        <w:t>Pastabos:</w:t>
      </w:r>
    </w:p>
    <w:p w14:paraId="2D0738F5" w14:textId="77777777" w:rsidR="00823BC1" w:rsidRPr="00C979F3" w:rsidRDefault="00823BC1" w:rsidP="00760576">
      <w:pPr>
        <w:pStyle w:val="ListParagraph"/>
        <w:spacing w:after="0"/>
        <w:ind w:left="1152"/>
      </w:pPr>
    </w:p>
    <w:p w14:paraId="0920C747" w14:textId="77777777" w:rsidR="00823BC1" w:rsidRPr="00C979F3" w:rsidRDefault="00823BC1" w:rsidP="00AB76E2">
      <w:pPr>
        <w:pStyle w:val="ListParagraph"/>
        <w:ind w:left="1152"/>
      </w:pPr>
    </w:p>
    <w:p w14:paraId="4989B214" w14:textId="77777777" w:rsidR="00916184" w:rsidRPr="00C979F3" w:rsidRDefault="00916184" w:rsidP="00AB76E2">
      <w:pPr>
        <w:pStyle w:val="ListParagraph"/>
        <w:ind w:left="1152"/>
      </w:pPr>
    </w:p>
    <w:p w14:paraId="42818773" w14:textId="77777777" w:rsidR="007B572F" w:rsidRPr="00C979F3" w:rsidRDefault="006B7840" w:rsidP="00AB76E2">
      <w:pPr>
        <w:pStyle w:val="ListParagraph"/>
        <w:ind w:left="115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236AFDA" wp14:editId="370524A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8E0968" id="Straight Connector 22" o:spid="_x0000_s1026" style="position:absolute;z-index:2516961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J4Z1Td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2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60576" w:rsidRPr="00C979F3" w14:paraId="63AD0EF6" w14:textId="77777777" w:rsidTr="00EC3035">
        <w:trPr>
          <w:trHeight w:val="137"/>
        </w:trPr>
        <w:tc>
          <w:tcPr>
            <w:tcW w:w="1555" w:type="dxa"/>
            <w:vAlign w:val="center"/>
          </w:tcPr>
          <w:p w14:paraId="7E362CFA" w14:textId="77777777" w:rsidR="00760576" w:rsidRPr="00C979F3" w:rsidRDefault="00EC3035" w:rsidP="00EC3035">
            <w:pPr>
              <w:jc w:val="center"/>
              <w:rPr>
                <w:sz w:val="18"/>
                <w:szCs w:val="18"/>
              </w:rPr>
            </w:pPr>
            <w:r w:rsidRPr="00C979F3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7F6869BA" w14:textId="77777777" w:rsidR="00760576" w:rsidRPr="00C979F3" w:rsidRDefault="00EC3035" w:rsidP="00EC3035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EC3035" w:rsidRPr="00C979F3" w14:paraId="5A4C08EF" w14:textId="77777777" w:rsidTr="00EC3035">
        <w:trPr>
          <w:trHeight w:val="269"/>
        </w:trPr>
        <w:tc>
          <w:tcPr>
            <w:tcW w:w="1555" w:type="dxa"/>
            <w:vAlign w:val="center"/>
          </w:tcPr>
          <w:p w14:paraId="0123E018" w14:textId="77777777" w:rsidR="00EC3035" w:rsidRPr="00C979F3" w:rsidRDefault="00EC3035" w:rsidP="00EC3035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8589B56" w14:textId="77777777" w:rsidR="00EC3035" w:rsidRPr="00C979F3" w:rsidRDefault="00EC3035" w:rsidP="00EC3035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1FFA433" w14:textId="77777777" w:rsidR="001705AA" w:rsidRPr="00C979F3" w:rsidRDefault="00FC52FF" w:rsidP="002260F2">
      <w:pPr>
        <w:pStyle w:val="ListParagraph"/>
        <w:numPr>
          <w:ilvl w:val="1"/>
          <w:numId w:val="2"/>
        </w:numPr>
      </w:pPr>
      <w:r w:rsidRPr="00C979F3">
        <w:t>V</w:t>
      </w:r>
      <w:r w:rsidR="007B572F" w:rsidRPr="00C979F3">
        <w:t>idinio montažo laidai</w:t>
      </w:r>
      <w:r w:rsidRPr="00C979F3">
        <w:t xml:space="preserve"> </w:t>
      </w:r>
      <w:proofErr w:type="spellStart"/>
      <w:r w:rsidRPr="00C979F3">
        <w:t>vienvieliai</w:t>
      </w:r>
      <w:proofErr w:type="spellEnd"/>
      <w:r w:rsidRPr="00C979F3">
        <w:t xml:space="preserve"> (monolitiniai)</w:t>
      </w:r>
      <w:r w:rsidR="007B572F" w:rsidRPr="00C979F3">
        <w:t xml:space="preserve"> </w:t>
      </w:r>
      <w:r w:rsidRPr="00C979F3">
        <w:t>:</w:t>
      </w:r>
    </w:p>
    <w:p w14:paraId="374AF72B" w14:textId="77777777" w:rsidR="00790F25" w:rsidRPr="00C979F3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51F900C4" w14:textId="77777777" w:rsidR="007B572F" w:rsidRPr="00C979F3" w:rsidRDefault="007B572F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589F385E" w14:textId="77777777" w:rsidR="00790F25" w:rsidRPr="00C979F3" w:rsidRDefault="00790F25" w:rsidP="007B572F">
      <w:pPr>
        <w:pStyle w:val="ListParagraph"/>
        <w:ind w:left="360"/>
      </w:pPr>
    </w:p>
    <w:p w14:paraId="6F424DD4" w14:textId="77777777" w:rsidR="007B572F" w:rsidRPr="00C979F3" w:rsidRDefault="006B7840" w:rsidP="007B572F">
      <w:pPr>
        <w:pStyle w:val="ListParagraph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B5ACD4A" wp14:editId="45826E7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51A554" id="Straight Connector 23" o:spid="_x0000_s1026" style="position:absolute;z-index:2516981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oay2QEAAA8EAAAOAAAAZHJzL2Uyb0RvYy54bWysU8GO0zAQvSPxD5bvNGkR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CjWhrL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6C31CE" w:rsidRPr="00C979F3" w14:paraId="7D7DBB5B" w14:textId="77777777" w:rsidTr="006C31CE">
        <w:trPr>
          <w:trHeight w:val="137"/>
        </w:trPr>
        <w:tc>
          <w:tcPr>
            <w:tcW w:w="1555" w:type="dxa"/>
            <w:vAlign w:val="center"/>
          </w:tcPr>
          <w:p w14:paraId="5DB0BC7E" w14:textId="77777777" w:rsidR="006C31CE" w:rsidRPr="00C979F3" w:rsidRDefault="006C31CE" w:rsidP="006C31C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603C1EFD" w14:textId="77777777" w:rsidR="006C31CE" w:rsidRPr="00C979F3" w:rsidRDefault="006C31CE" w:rsidP="006C31C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6C31CE" w:rsidRPr="00C979F3" w14:paraId="66900BDE" w14:textId="77777777" w:rsidTr="006C31CE">
        <w:trPr>
          <w:trHeight w:val="269"/>
        </w:trPr>
        <w:tc>
          <w:tcPr>
            <w:tcW w:w="1555" w:type="dxa"/>
            <w:vAlign w:val="center"/>
          </w:tcPr>
          <w:p w14:paraId="5B897E07" w14:textId="77777777" w:rsidR="006C31CE" w:rsidRPr="00C979F3" w:rsidRDefault="006C31CE" w:rsidP="006C31C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4B4C901" w14:textId="77777777" w:rsidR="006C31CE" w:rsidRPr="00C979F3" w:rsidRDefault="006C31CE" w:rsidP="006C31C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F24420E" w14:textId="77777777" w:rsidR="007B572F" w:rsidRPr="00C979F3" w:rsidRDefault="002E3B66" w:rsidP="002260F2">
      <w:pPr>
        <w:pStyle w:val="ListParagraph"/>
        <w:numPr>
          <w:ilvl w:val="1"/>
          <w:numId w:val="2"/>
        </w:numPr>
      </w:pPr>
      <w:r w:rsidRPr="00C979F3">
        <w:t>Į</w:t>
      </w:r>
      <w:r w:rsidR="007B572F" w:rsidRPr="00C979F3">
        <w:t xml:space="preserve"> vieną </w:t>
      </w:r>
      <w:r w:rsidR="00ED5B56" w:rsidRPr="00C979F3">
        <w:t xml:space="preserve">tarpinio </w:t>
      </w:r>
      <w:r w:rsidR="007B572F" w:rsidRPr="00C979F3">
        <w:t>gnybto</w:t>
      </w:r>
      <w:r w:rsidRPr="00C979F3">
        <w:t xml:space="preserve"> arba bet kurio įtaiso</w:t>
      </w:r>
      <w:r w:rsidR="00627DC1" w:rsidRPr="00C979F3">
        <w:t xml:space="preserve"> spintoje</w:t>
      </w:r>
      <w:r w:rsidRPr="00C979F3">
        <w:t xml:space="preserve"> gnybto</w:t>
      </w:r>
      <w:r w:rsidR="007B572F" w:rsidRPr="00C979F3">
        <w:t xml:space="preserve"> poli</w:t>
      </w:r>
      <w:r w:rsidR="00ED5B56" w:rsidRPr="00C979F3">
        <w:t>u</w:t>
      </w:r>
      <w:r w:rsidRPr="00C979F3">
        <w:t xml:space="preserve"> prijungt</w:t>
      </w:r>
      <w:r w:rsidR="00FC52FF" w:rsidRPr="00C979F3">
        <w:t>a ne daugiau</w:t>
      </w:r>
      <w:r w:rsidRPr="00C979F3">
        <w:t xml:space="preserve"> </w:t>
      </w:r>
      <w:r w:rsidR="0015343C" w:rsidRPr="00C979F3">
        <w:t>dviejų</w:t>
      </w:r>
      <w:r w:rsidRPr="00C979F3">
        <w:t xml:space="preserve"> </w:t>
      </w:r>
      <w:r w:rsidR="00FC52FF" w:rsidRPr="00C979F3">
        <w:t xml:space="preserve">vienodo skerspjūvio </w:t>
      </w:r>
      <w:proofErr w:type="spellStart"/>
      <w:r w:rsidR="00FC52FF" w:rsidRPr="00C979F3">
        <w:t>vienvielių</w:t>
      </w:r>
      <w:proofErr w:type="spellEnd"/>
      <w:r w:rsidR="00FC52FF" w:rsidRPr="00C979F3">
        <w:t xml:space="preserve"> (monolitinių) </w:t>
      </w:r>
      <w:r w:rsidRPr="00C979F3">
        <w:t xml:space="preserve"> vidinio montažo laid</w:t>
      </w:r>
      <w:r w:rsidR="00ED5B56" w:rsidRPr="00C979F3">
        <w:t>ų</w:t>
      </w:r>
      <w:r w:rsidRPr="00C979F3">
        <w:t>:</w:t>
      </w:r>
      <w:r w:rsidR="007B572F" w:rsidRPr="00C979F3">
        <w:t xml:space="preserve"> </w:t>
      </w:r>
    </w:p>
    <w:p w14:paraId="6D06D6F8" w14:textId="77777777" w:rsidR="00790F25" w:rsidRPr="00C979F3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3A71D7AA" w14:textId="77777777" w:rsidR="002E3B66" w:rsidRPr="00C979F3" w:rsidRDefault="002E3B66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3C6B5A11" w14:textId="77777777" w:rsidR="0058219A" w:rsidRPr="00C979F3" w:rsidRDefault="0058219A" w:rsidP="00436DE8">
      <w:pPr>
        <w:pStyle w:val="ListParagraph"/>
        <w:spacing w:after="0"/>
        <w:ind w:left="360"/>
      </w:pPr>
    </w:p>
    <w:p w14:paraId="7D6B18B0" w14:textId="77777777" w:rsidR="002E3B66" w:rsidRPr="00C979F3" w:rsidRDefault="006B7840" w:rsidP="00436DE8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7D3C7BB" wp14:editId="52A2333D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EAE55E" id="Straight Connector 24" o:spid="_x0000_s1026" style="position:absolute;z-index:2517002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M0g2QEAAA8EAAAOAAAAZHJzL2Uyb0RvYy54bWysU8GO0zAQvSPxD5bvNGkF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xmzNIN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6C31CE" w:rsidRPr="00C979F3" w14:paraId="0D058561" w14:textId="77777777" w:rsidTr="006C31CE">
        <w:trPr>
          <w:trHeight w:val="137"/>
        </w:trPr>
        <w:tc>
          <w:tcPr>
            <w:tcW w:w="1555" w:type="dxa"/>
            <w:vAlign w:val="center"/>
          </w:tcPr>
          <w:p w14:paraId="109F01F7" w14:textId="77777777" w:rsidR="006C31CE" w:rsidRPr="00C979F3" w:rsidRDefault="006C31CE" w:rsidP="006C31C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3F1B151B" w14:textId="77777777" w:rsidR="006C31CE" w:rsidRPr="00C979F3" w:rsidRDefault="006C31CE" w:rsidP="006C31C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6C31CE" w:rsidRPr="00C979F3" w14:paraId="733B3964" w14:textId="77777777" w:rsidTr="006C31CE">
        <w:trPr>
          <w:trHeight w:val="269"/>
        </w:trPr>
        <w:tc>
          <w:tcPr>
            <w:tcW w:w="1555" w:type="dxa"/>
            <w:vAlign w:val="center"/>
          </w:tcPr>
          <w:p w14:paraId="27DA822D" w14:textId="77777777" w:rsidR="006C31CE" w:rsidRPr="00C979F3" w:rsidRDefault="006C31CE" w:rsidP="006C31C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4C0CB13" w14:textId="77777777" w:rsidR="006C31CE" w:rsidRPr="00C979F3" w:rsidRDefault="006C31CE" w:rsidP="006C31C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215B8F3" w14:textId="77777777" w:rsidR="00ED5B56" w:rsidRPr="00C979F3" w:rsidRDefault="00ED5B56" w:rsidP="002260F2">
      <w:pPr>
        <w:pStyle w:val="ListParagraph"/>
        <w:numPr>
          <w:ilvl w:val="1"/>
          <w:numId w:val="2"/>
        </w:numPr>
      </w:pPr>
      <w:r w:rsidRPr="00C979F3">
        <w:t xml:space="preserve">Vienodų potencialų </w:t>
      </w:r>
      <w:r w:rsidR="00932393" w:rsidRPr="00C979F3">
        <w:t xml:space="preserve">tarpinių </w:t>
      </w:r>
      <w:r w:rsidRPr="00C979F3">
        <w:t xml:space="preserve">gnybtų </w:t>
      </w:r>
      <w:r w:rsidR="00932393" w:rsidRPr="00C979F3">
        <w:t>arba</w:t>
      </w:r>
      <w:r w:rsidR="00627DC1" w:rsidRPr="00C979F3">
        <w:t xml:space="preserve"> bet kurio įtaiso spintoje gnybtų polių </w:t>
      </w:r>
      <w:r w:rsidRPr="00C979F3">
        <w:t>tarpusavio trumpinimui panaudot</w:t>
      </w:r>
      <w:r w:rsidR="004B618A" w:rsidRPr="00C979F3">
        <w:t>i</w:t>
      </w:r>
      <w:r w:rsidRPr="00C979F3">
        <w:t xml:space="preserve"> tarpinių gnybtų</w:t>
      </w:r>
      <w:r w:rsidR="00627DC1" w:rsidRPr="00C979F3">
        <w:t>/įtaisų</w:t>
      </w:r>
      <w:r w:rsidRPr="00C979F3">
        <w:t xml:space="preserve"> gamintojo kataloge</w:t>
      </w:r>
      <w:r w:rsidR="00627DC1" w:rsidRPr="00C979F3">
        <w:t xml:space="preserve"> </w:t>
      </w:r>
      <w:r w:rsidRPr="00C979F3">
        <w:t xml:space="preserve"> numatyti gamykliniai trumpikliai</w:t>
      </w:r>
      <w:r w:rsidR="00691C71" w:rsidRPr="00C979F3">
        <w:t xml:space="preserve"> trumpinamam gnybtų kiekiui (nekarpyti, izoliuoti iš abiejų pusių)</w:t>
      </w:r>
      <w:r w:rsidRPr="00C979F3">
        <w:t xml:space="preserve">, nėra grandinių sujungtų savadarbiais laidiniais </w:t>
      </w:r>
      <w:proofErr w:type="spellStart"/>
      <w:r w:rsidRPr="00C979F3">
        <w:t>trumpikliais</w:t>
      </w:r>
      <w:proofErr w:type="spellEnd"/>
      <w:r w:rsidR="00FB1068" w:rsidRPr="00C979F3">
        <w:t>:</w:t>
      </w:r>
      <w:r w:rsidRPr="00C979F3">
        <w:t xml:space="preserve"> </w:t>
      </w:r>
    </w:p>
    <w:p w14:paraId="5665136C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7EA70B92" w14:textId="77777777" w:rsidR="00ED5B56" w:rsidRPr="00C979F3" w:rsidRDefault="00ED5B56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6973CB1C" w14:textId="77777777" w:rsidR="00436DE8" w:rsidRPr="00C979F3" w:rsidRDefault="00436DE8" w:rsidP="00436DE8">
      <w:pPr>
        <w:pStyle w:val="ListParagraph"/>
        <w:spacing w:after="0"/>
        <w:ind w:left="360"/>
      </w:pPr>
    </w:p>
    <w:p w14:paraId="1A43E0BE" w14:textId="77777777" w:rsidR="00436DE8" w:rsidRPr="00C979F3" w:rsidRDefault="006B7840" w:rsidP="00092261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39490FD" wp14:editId="658B0DF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523915" id="Straight Connector 25" o:spid="_x0000_s1026" style="position:absolute;z-index:2517022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D7f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Qd37znzAtHd/SU&#10;UJjjkNgevCcHARkFyakxxJYAe3/Ayy6GA2bZk0aXvySITcXd8+KumhKTdNg0zV2Tq8hrrLoBA8b0&#10;UYFj+afj1vgsXLTi9CkmKkap15R8bD0badw2H+q6pEWwpn801uZgGR61t8hOgq49TevcPDG8yKKd&#10;9XSYJc0iyl86WzXzf1WabKG213OBPJA3TiGl8unKaz1lZ5imDhbgpbM/AS/5GarKsP4NeEGUyuDT&#10;AnbGA/6u7ZsVes6/OjDrzhY8Q38u11usoakrzl1eSB7rl/sCv73j3U8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Tw+3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04066577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39119E42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3F11D85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7801CC1C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046F3A4F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A1CA564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80045C1" w14:textId="77777777" w:rsidR="002E3B66" w:rsidRPr="00C979F3" w:rsidRDefault="00F35C99" w:rsidP="002260F2">
      <w:pPr>
        <w:pStyle w:val="ListParagraph"/>
        <w:numPr>
          <w:ilvl w:val="1"/>
          <w:numId w:val="2"/>
        </w:numPr>
      </w:pPr>
      <w:r w:rsidRPr="007B5BBF">
        <w:t>Prie gnybtų rinklių arba įtaisų prijungti antrinių grandinių kabeliai,</w:t>
      </w:r>
      <w:r>
        <w:t xml:space="preserve"> vidinio montažo</w:t>
      </w:r>
      <w:r w:rsidRPr="007B5BBF">
        <w:t xml:space="preserve"> laidai ir kabelių laidininkai paženklinti tinkamai (RAAĮĮT p. 357</w:t>
      </w:r>
      <w:r>
        <w:t>, projektavimo užduoties ir techninio projekto reikalavimai</w:t>
      </w:r>
      <w:r w:rsidRPr="007B5BBF">
        <w:t>), nėra ranka užrašytų žymių:</w:t>
      </w:r>
      <w:r w:rsidR="00FB1068" w:rsidRPr="00C979F3">
        <w:t xml:space="preserve"> </w:t>
      </w:r>
    </w:p>
    <w:p w14:paraId="3D80F96B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17ED64E6" w14:textId="77777777" w:rsidR="004F4FE2" w:rsidRPr="00C979F3" w:rsidRDefault="004F4FE2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9449C08" w14:textId="77777777" w:rsidR="00436DE8" w:rsidRPr="00C979F3" w:rsidRDefault="00436DE8" w:rsidP="004F4FE2">
      <w:pPr>
        <w:pStyle w:val="ListParagraph"/>
        <w:ind w:left="360"/>
      </w:pPr>
    </w:p>
    <w:p w14:paraId="28229588" w14:textId="77777777" w:rsidR="004F4FE2" w:rsidRPr="00C979F3" w:rsidRDefault="006B7840" w:rsidP="00092261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2A42862" wp14:editId="0EADF50C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61F71D" id="Straight Connector 26" o:spid="_x0000_s1026" style="position:absolute;z-index:2517043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nKWgT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6A81D007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51CF45D7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17B7353B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04747A4F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11169435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A406BCE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0384CC38" w14:textId="77777777" w:rsidR="004F4FE2" w:rsidRPr="00C979F3" w:rsidRDefault="0056592F" w:rsidP="002260F2">
      <w:pPr>
        <w:pStyle w:val="ListParagraph"/>
        <w:numPr>
          <w:ilvl w:val="1"/>
          <w:numId w:val="2"/>
        </w:numPr>
      </w:pPr>
      <w:r w:rsidRPr="00C979F3">
        <w:t>Antrinių grandinių kabeliai, laidai ir kabelių laidininkų žymės gali būti keičiamos</w:t>
      </w:r>
      <w:r w:rsidR="00B958CF" w:rsidRPr="00C979F3">
        <w:t>/pakeistos</w:t>
      </w:r>
      <w:r w:rsidRPr="00C979F3">
        <w:t xml:space="preserve"> jų neatjungus: </w:t>
      </w:r>
    </w:p>
    <w:p w14:paraId="189B3792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15AF8A7F" w14:textId="77777777" w:rsidR="0056592F" w:rsidRPr="00C979F3" w:rsidRDefault="0056592F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A60F54B" w14:textId="77777777" w:rsidR="00436DE8" w:rsidRPr="00C979F3" w:rsidRDefault="00436DE8" w:rsidP="0056592F">
      <w:pPr>
        <w:pStyle w:val="ListParagraph"/>
        <w:spacing w:after="0"/>
        <w:ind w:left="360"/>
      </w:pPr>
    </w:p>
    <w:p w14:paraId="44AEF8D7" w14:textId="77777777" w:rsidR="0056592F" w:rsidRPr="00C979F3" w:rsidRDefault="006B7840" w:rsidP="0056592F">
      <w:pPr>
        <w:spacing w:after="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29E7EBD" wp14:editId="5570E709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D4615D" id="Straight Connector 27" o:spid="_x0000_s1026" style="position:absolute;z-index:2517063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aaqf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7B3D3F79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078D2B99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4DCE37BD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332501CE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77B901C9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F866D8A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2DC2F7EE" w14:textId="77777777" w:rsidR="006812ED" w:rsidRPr="00C979F3" w:rsidRDefault="00092261" w:rsidP="002260F2">
      <w:pPr>
        <w:pStyle w:val="ListParagraph"/>
        <w:numPr>
          <w:ilvl w:val="1"/>
          <w:numId w:val="2"/>
        </w:numPr>
      </w:pPr>
      <w:r w:rsidRPr="00C979F3">
        <w:t>Visi spinto</w:t>
      </w:r>
      <w:r w:rsidR="00F35C99">
        <w:t>s</w:t>
      </w:r>
      <w:r w:rsidRPr="00C979F3">
        <w:t xml:space="preserve">e sumontuoti įtaisai ir gnybtų rinklės </w:t>
      </w:r>
      <w:r w:rsidR="00F35C99">
        <w:t>pritvirtinti</w:t>
      </w:r>
      <w:r w:rsidRPr="00C979F3">
        <w:t xml:space="preserve"> ant DIN 35 bėgelio, pritvirtint</w:t>
      </w:r>
      <w:r w:rsidR="003936E0" w:rsidRPr="00C979F3">
        <w:t>o</w:t>
      </w:r>
      <w:r w:rsidRPr="00C979F3">
        <w:t xml:space="preserve"> prie montažinės plokštės</w:t>
      </w:r>
      <w:r w:rsidR="006812ED" w:rsidRPr="00C979F3">
        <w:t>:</w:t>
      </w:r>
    </w:p>
    <w:p w14:paraId="2BAE32DD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54E2141D" w14:textId="77777777" w:rsidR="006812ED" w:rsidRPr="00C979F3" w:rsidRDefault="006812ED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02A6F7C" w14:textId="77777777" w:rsidR="00436DE8" w:rsidRPr="00C979F3" w:rsidRDefault="00436DE8" w:rsidP="006812ED">
      <w:pPr>
        <w:pStyle w:val="ListParagraph"/>
        <w:spacing w:after="0"/>
        <w:ind w:left="360"/>
      </w:pPr>
    </w:p>
    <w:p w14:paraId="77039E71" w14:textId="77777777" w:rsidR="006812ED" w:rsidRPr="00C979F3" w:rsidRDefault="006B7840" w:rsidP="006812ED">
      <w:pPr>
        <w:spacing w:after="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75C1DF5" wp14:editId="53F62A1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5840DA" id="Straight Connector 28" o:spid="_x0000_s1026" style="position:absolute;z-index:2517084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bz72Q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+imnLB0R08J&#10;hT4Oie29c+SgR0ZJcmoMsSXA3h1wjmI4YJZ9VmjzlwSxc3H3srgL58QkbTZNc9ds3nMmr7nqBgwY&#10;00fwluWfjhvtsnDRitOnmOgwKr2W5G3j2EjjtvlQ16UseqP7R21MTpbhgb1BdhJ07em8zs0Tw4sq&#10;ioyjzSxpElH+0sXAxP8VFNlCba+nA/JA3jiFlODSldc4qs4wRR0swLmzPwHn+gyFMqx/A14Q5WTv&#10;0gK22nn8Xds3K9RUf3Vg0p0tePb9pVxvsYamrjg3v5A81i/jAr+9491P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AS5vP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74FCF42A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60E2504F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652FC748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0D969C72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272FD563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11A009E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65FC7C61" w14:textId="77777777" w:rsidR="006812ED" w:rsidRPr="00C979F3" w:rsidRDefault="005F5495" w:rsidP="002260F2">
      <w:pPr>
        <w:pStyle w:val="ListParagraph"/>
        <w:numPr>
          <w:ilvl w:val="1"/>
          <w:numId w:val="2"/>
        </w:numPr>
      </w:pPr>
      <w:r>
        <w:t>Spintose a</w:t>
      </w:r>
      <w:r w:rsidR="003936E0" w:rsidRPr="00C979F3">
        <w:t xml:space="preserve">tstumas nuo įtaisų ir gnybtų rinklių </w:t>
      </w:r>
      <w:r w:rsidR="00F35C99">
        <w:t>pritvirtintų</w:t>
      </w:r>
      <w:r w:rsidR="003936E0" w:rsidRPr="00C979F3">
        <w:t xml:space="preserve"> ant DIN35 bėgelio iki PVC </w:t>
      </w:r>
      <w:r w:rsidR="00014539" w:rsidRPr="00C979F3">
        <w:t xml:space="preserve">lovelių </w:t>
      </w:r>
      <w:r>
        <w:t xml:space="preserve">montažinėje plokštėje </w:t>
      </w:r>
      <w:r w:rsidR="003936E0" w:rsidRPr="00C979F3">
        <w:t>ne mažesnis nei 50 mm</w:t>
      </w:r>
      <w:r w:rsidR="0093247A" w:rsidRPr="00C979F3">
        <w:t xml:space="preserve">: </w:t>
      </w:r>
    </w:p>
    <w:p w14:paraId="223C9392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08F604F6" w14:textId="77777777" w:rsidR="0093247A" w:rsidRPr="00C979F3" w:rsidRDefault="0093247A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6128F854" w14:textId="77777777" w:rsidR="00E83F04" w:rsidRPr="00C979F3" w:rsidRDefault="00E83F04" w:rsidP="0093247A">
      <w:pPr>
        <w:pStyle w:val="ListParagraph"/>
        <w:spacing w:after="0"/>
        <w:ind w:left="360"/>
        <w:rPr>
          <w:b/>
        </w:rPr>
      </w:pPr>
    </w:p>
    <w:p w14:paraId="7BCB99BC" w14:textId="77777777" w:rsidR="00E83F04" w:rsidRPr="00C979F3" w:rsidRDefault="003132E1" w:rsidP="0093247A">
      <w:pPr>
        <w:pStyle w:val="ListParagraph"/>
        <w:spacing w:after="0"/>
        <w:ind w:left="360"/>
        <w:rPr>
          <w:b/>
        </w:rPr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5BA0914" wp14:editId="6CFB11BD">
                <wp:simplePos x="0" y="0"/>
                <wp:positionH relativeFrom="margin">
                  <wp:posOffset>76200</wp:posOffset>
                </wp:positionH>
                <wp:positionV relativeFrom="paragraph">
                  <wp:posOffset>12065</wp:posOffset>
                </wp:positionV>
                <wp:extent cx="8886825" cy="0"/>
                <wp:effectExtent l="0" t="0" r="28575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5A5094" id="Straight Connector 29" o:spid="_x0000_s1026" style="position:absolute;z-index:2517104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6pt,.95pt" to="705.7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4CD5BEBA" w14:textId="77777777" w:rsidR="00E83F04" w:rsidRPr="00C979F3" w:rsidRDefault="00E83F04" w:rsidP="0093247A">
      <w:pPr>
        <w:pStyle w:val="ListParagraph"/>
        <w:spacing w:after="0"/>
        <w:ind w:left="360"/>
        <w:rPr>
          <w:b/>
          <w:sz w:val="12"/>
          <w:szCs w:val="12"/>
        </w:rPr>
      </w:pPr>
    </w:p>
    <w:tbl>
      <w:tblPr>
        <w:tblStyle w:val="TableGrid"/>
        <w:tblpPr w:leftFromText="180" w:rightFromText="180" w:vertAnchor="text" w:horzAnchor="margin" w:tblpXSpec="right" w:tblpY="-2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348B3F61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3F02C21B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67DD6C29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2837ADD8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5D0B47F3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4D41BB5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B150F0F" w14:textId="77777777" w:rsidR="003132E1" w:rsidRPr="00C979F3" w:rsidRDefault="00E303BC" w:rsidP="002260F2">
      <w:pPr>
        <w:pStyle w:val="ListParagraph"/>
        <w:numPr>
          <w:ilvl w:val="1"/>
          <w:numId w:val="2"/>
        </w:numPr>
      </w:pPr>
      <w:r w:rsidRPr="00C979F3">
        <w:t>Spint</w:t>
      </w:r>
      <w:r w:rsidR="005F5495">
        <w:t>ų</w:t>
      </w:r>
      <w:r w:rsidRPr="00C979F3">
        <w:t xml:space="preserve"> korpuso angos skirtos jos tvirtinimui prie laikančių konstrukcijų po montavimo turi išlaikyti spintos gamintojo nurodytą IP apsaugos </w:t>
      </w:r>
      <w:proofErr w:type="spellStart"/>
      <w:r w:rsidRPr="00C979F3">
        <w:t>laisnį</w:t>
      </w:r>
      <w:proofErr w:type="spellEnd"/>
      <w:r w:rsidRPr="00C979F3">
        <w:t xml:space="preserve"> (≥ IP54). Tam tikslui n</w:t>
      </w:r>
      <w:r w:rsidR="003132E1" w:rsidRPr="00C979F3">
        <w:t xml:space="preserve">umatytas ir išpildytas techninis sprendimas: </w:t>
      </w:r>
    </w:p>
    <w:p w14:paraId="71EF9940" w14:textId="77777777" w:rsidR="003132E1" w:rsidRPr="00C979F3" w:rsidRDefault="003132E1" w:rsidP="003132E1">
      <w:pPr>
        <w:pStyle w:val="ListParagraph"/>
        <w:spacing w:after="0"/>
        <w:ind w:left="360" w:firstLine="936"/>
        <w:rPr>
          <w:b/>
          <w:i/>
        </w:rPr>
      </w:pPr>
    </w:p>
    <w:p w14:paraId="0FD70E2F" w14:textId="77777777" w:rsidR="003132E1" w:rsidRPr="00C979F3" w:rsidRDefault="003132E1" w:rsidP="003132E1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4847E423" w14:textId="77777777" w:rsidR="003132E1" w:rsidRPr="00C979F3" w:rsidRDefault="003132E1" w:rsidP="003132E1">
      <w:pPr>
        <w:pStyle w:val="ListParagraph"/>
        <w:spacing w:after="0"/>
        <w:ind w:left="360"/>
        <w:rPr>
          <w:b/>
        </w:rPr>
      </w:pPr>
    </w:p>
    <w:p w14:paraId="0907DC00" w14:textId="77777777" w:rsidR="003132E1" w:rsidRPr="00C979F3" w:rsidRDefault="003132E1" w:rsidP="003132E1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6E478D1" wp14:editId="35FBDF3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C58AD4" id="Straight Connector 31" o:spid="_x0000_s1026" style="position:absolute;z-index:2517268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lEG2A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b7jb9ecOWHpjp4S&#10;Cn0cEtt758hBj4yS5NQYYkuAvTvgJYrhgFn2pNDmLwliU3H3vLgLU2KSNpumuWs27ziT11x1AwaM&#10;6QN4y/JPx412WbhoxeljTHQYlV5L8rZxbKRx27yv61IWvdH9ozYmJ8vwwN4gOwm69jSV5onhRRVF&#10;xhFtljSLKH/pbGDm/wKKbKG21/MBeSBvnEJKcOnKaxxVZ5iiDhbgpbM/AS/1GQplWP8GvCDKyd6l&#10;BWy18/i7tm9WqLn+6sCsO1vw7Ptzud5iDU1d8f7yQvJYv4wL/PaOdz8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tp5RBt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7C4C8D8F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0D8F91D8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57DAB487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4AAE5FB8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1FDFA415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1A67A4A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1E9AF2D5" w14:textId="77777777" w:rsidR="0033128F" w:rsidRPr="00C979F3" w:rsidRDefault="007E3B26" w:rsidP="002260F2">
      <w:pPr>
        <w:pStyle w:val="ListParagraph"/>
        <w:numPr>
          <w:ilvl w:val="1"/>
          <w:numId w:val="2"/>
        </w:numPr>
      </w:pPr>
      <w:r w:rsidRPr="00C979F3">
        <w:t>Aplinkos temperatūros svyravimų metu susidarantiems slėgio skirtumams kompensuoti ir susikaupusiai drėgmei šalinti spint</w:t>
      </w:r>
      <w:r w:rsidR="005F5495">
        <w:t>ų</w:t>
      </w:r>
      <w:r w:rsidRPr="00C979F3">
        <w:t xml:space="preserve"> korpus</w:t>
      </w:r>
      <w:r w:rsidR="005F5495">
        <w:t>ų</w:t>
      </w:r>
      <w:r w:rsidRPr="00C979F3">
        <w:t xml:space="preserve"> abiejuose šonuose</w:t>
      </w:r>
      <w:r w:rsidR="005F5495">
        <w:t xml:space="preserve"> skirtinguose aukščiuose</w:t>
      </w:r>
      <w:r w:rsidRPr="00C979F3">
        <w:t xml:space="preserve"> sumontuoti slėgio kompensatoriai, išlaikantys spintos korpuso apsaugos laipsnį  (≥ IP54) </w:t>
      </w:r>
      <w:r w:rsidR="0033128F" w:rsidRPr="00C979F3">
        <w:t xml:space="preserve">: </w:t>
      </w:r>
    </w:p>
    <w:p w14:paraId="396298D1" w14:textId="77777777" w:rsidR="0033128F" w:rsidRPr="00C979F3" w:rsidRDefault="0033128F" w:rsidP="0033128F">
      <w:pPr>
        <w:pStyle w:val="ListParagraph"/>
        <w:spacing w:after="0"/>
        <w:ind w:left="360" w:firstLine="936"/>
        <w:rPr>
          <w:b/>
          <w:i/>
        </w:rPr>
      </w:pPr>
    </w:p>
    <w:p w14:paraId="168D4FB0" w14:textId="77777777" w:rsidR="0033128F" w:rsidRPr="00C979F3" w:rsidRDefault="0033128F" w:rsidP="0033128F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4636CA89" w14:textId="77777777" w:rsidR="00520673" w:rsidRPr="00C979F3" w:rsidRDefault="0033128F" w:rsidP="0093247A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AAE189F" wp14:editId="23F3399F">
                <wp:simplePos x="0" y="0"/>
                <wp:positionH relativeFrom="margin">
                  <wp:align>left</wp:align>
                </wp:positionH>
                <wp:positionV relativeFrom="paragraph">
                  <wp:posOffset>234950</wp:posOffset>
                </wp:positionV>
                <wp:extent cx="8886825" cy="0"/>
                <wp:effectExtent l="0" t="0" r="28575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010759" id="Straight Connector 32" o:spid="_x0000_s1026" style="position:absolute;z-index:25172889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18.5pt" to="699.75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DXd2QEAAA8EAAAOAAAAZHJzL2Uyb0RvYy54bWysU8GO0zAQvSPxD5bvNGkR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bz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3F04BB11" w14:textId="77777777" w:rsidR="00520673" w:rsidRPr="00C979F3" w:rsidRDefault="00520673" w:rsidP="00520673"/>
    <w:p w14:paraId="33895817" w14:textId="77777777" w:rsidR="0093247A" w:rsidRPr="00C979F3" w:rsidRDefault="0093247A" w:rsidP="00520673"/>
    <w:p w14:paraId="22976F17" w14:textId="77777777" w:rsidR="00520673" w:rsidRPr="00C979F3" w:rsidRDefault="00520673" w:rsidP="002260F2">
      <w:pPr>
        <w:pStyle w:val="ListParagraph"/>
        <w:numPr>
          <w:ilvl w:val="0"/>
          <w:numId w:val="2"/>
        </w:numPr>
        <w:rPr>
          <w:b/>
        </w:rPr>
      </w:pPr>
      <w:r w:rsidRPr="00C979F3">
        <w:rPr>
          <w:b/>
        </w:rPr>
        <w:t>Išvados</w:t>
      </w:r>
    </w:p>
    <w:tbl>
      <w:tblPr>
        <w:tblStyle w:val="TableGrid"/>
        <w:tblpPr w:leftFromText="180" w:rightFromText="180" w:vertAnchor="text" w:horzAnchor="margin" w:tblpXSpec="right" w:tblpY="26"/>
        <w:tblW w:w="0" w:type="auto"/>
        <w:tblLook w:val="04A0" w:firstRow="1" w:lastRow="0" w:firstColumn="1" w:lastColumn="0" w:noHBand="0" w:noVBand="1"/>
      </w:tblPr>
      <w:tblGrid>
        <w:gridCol w:w="3823"/>
        <w:gridCol w:w="3565"/>
      </w:tblGrid>
      <w:tr w:rsidR="00FC5886" w:rsidRPr="00C979F3" w14:paraId="3770629E" w14:textId="77777777" w:rsidTr="005F5495">
        <w:trPr>
          <w:trHeight w:val="415"/>
        </w:trPr>
        <w:tc>
          <w:tcPr>
            <w:tcW w:w="3823" w:type="dxa"/>
            <w:vAlign w:val="center"/>
          </w:tcPr>
          <w:p w14:paraId="268D8007" w14:textId="77777777" w:rsidR="00DE6323" w:rsidRPr="00C979F3" w:rsidRDefault="00FC5886" w:rsidP="00DE6323">
            <w:pPr>
              <w:jc w:val="center"/>
            </w:pPr>
            <w:r w:rsidRPr="00C979F3">
              <w:t>Atitinka užsakovo reikalavimus</w:t>
            </w:r>
          </w:p>
        </w:tc>
        <w:tc>
          <w:tcPr>
            <w:tcW w:w="3565" w:type="dxa"/>
            <w:vAlign w:val="center"/>
          </w:tcPr>
          <w:p w14:paraId="1D7548A3" w14:textId="77777777" w:rsidR="00DE6323" w:rsidRPr="00C979F3" w:rsidRDefault="00FC5886" w:rsidP="00DE6323">
            <w:pPr>
              <w:jc w:val="center"/>
            </w:pPr>
            <w:r w:rsidRPr="00C979F3">
              <w:t>Neatitinka užsakovo reikalavimų</w:t>
            </w:r>
          </w:p>
        </w:tc>
      </w:tr>
      <w:tr w:rsidR="00AB1A2E" w:rsidRPr="00C979F3" w14:paraId="4F30554A" w14:textId="77777777" w:rsidTr="005F5495">
        <w:trPr>
          <w:trHeight w:val="562"/>
        </w:trPr>
        <w:tc>
          <w:tcPr>
            <w:tcW w:w="3823" w:type="dxa"/>
            <w:vAlign w:val="center"/>
          </w:tcPr>
          <w:p w14:paraId="6D841339" w14:textId="77777777" w:rsidR="00AB1A2E" w:rsidRPr="00C979F3" w:rsidRDefault="00AB1A2E" w:rsidP="00DE6323">
            <w:pPr>
              <w:jc w:val="center"/>
              <w:rPr>
                <w:sz w:val="30"/>
                <w:szCs w:val="30"/>
              </w:rPr>
            </w:pPr>
            <w:r w:rsidRPr="00C979F3">
              <w:rPr>
                <w:sz w:val="30"/>
                <w:szCs w:val="30"/>
              </w:rPr>
              <w:sym w:font="AIGDT" w:char="F06F"/>
            </w:r>
          </w:p>
        </w:tc>
        <w:tc>
          <w:tcPr>
            <w:tcW w:w="3565" w:type="dxa"/>
            <w:vAlign w:val="center"/>
          </w:tcPr>
          <w:p w14:paraId="7EE26B03" w14:textId="77777777" w:rsidR="00AB1A2E" w:rsidRPr="00C979F3" w:rsidRDefault="00AB1A2E" w:rsidP="00DE6323">
            <w:pPr>
              <w:jc w:val="center"/>
              <w:rPr>
                <w:sz w:val="30"/>
                <w:szCs w:val="30"/>
              </w:rPr>
            </w:pPr>
            <w:r w:rsidRPr="00C979F3">
              <w:rPr>
                <w:sz w:val="30"/>
                <w:szCs w:val="30"/>
              </w:rPr>
              <w:sym w:font="AIGDT" w:char="F06F"/>
            </w:r>
          </w:p>
        </w:tc>
      </w:tr>
    </w:tbl>
    <w:p w14:paraId="0C44D3D3" w14:textId="77777777" w:rsidR="00520673" w:rsidRPr="00C979F3" w:rsidRDefault="00520673" w:rsidP="002260F2">
      <w:pPr>
        <w:pStyle w:val="ListParagraph"/>
        <w:numPr>
          <w:ilvl w:val="1"/>
          <w:numId w:val="2"/>
        </w:numPr>
      </w:pPr>
      <w:r w:rsidRPr="00C979F3">
        <w:rPr>
          <w:b/>
        </w:rPr>
        <w:t xml:space="preserve"> </w:t>
      </w:r>
      <w:r w:rsidR="00DE6323" w:rsidRPr="00C979F3">
        <w:t>Gamykliniai spintos sąrankos bandymų rezultatai</w:t>
      </w:r>
      <w:r w:rsidRPr="00C979F3">
        <w:t>:</w:t>
      </w:r>
    </w:p>
    <w:p w14:paraId="477EF442" w14:textId="77777777" w:rsidR="00520673" w:rsidRPr="00C979F3" w:rsidRDefault="00520673" w:rsidP="00520673">
      <w:pPr>
        <w:pStyle w:val="ListParagraph"/>
        <w:ind w:left="360"/>
        <w:rPr>
          <w:b/>
        </w:rPr>
      </w:pPr>
    </w:p>
    <w:p w14:paraId="6C6D6110" w14:textId="77777777" w:rsidR="00520673" w:rsidRPr="00C979F3" w:rsidRDefault="00520673" w:rsidP="00520673">
      <w:pPr>
        <w:pStyle w:val="ListParagraph"/>
        <w:ind w:left="360"/>
        <w:rPr>
          <w:b/>
        </w:rPr>
      </w:pPr>
    </w:p>
    <w:p w14:paraId="3B31A1E4" w14:textId="77777777" w:rsidR="00520673" w:rsidRPr="00C979F3" w:rsidRDefault="00520673" w:rsidP="00520673">
      <w:pPr>
        <w:rPr>
          <w:b/>
        </w:rPr>
      </w:pPr>
    </w:p>
    <w:p w14:paraId="7A1C8410" w14:textId="77777777" w:rsidR="00F03483" w:rsidRPr="00C979F3" w:rsidRDefault="00F03483" w:rsidP="00520673">
      <w:pPr>
        <w:pStyle w:val="ListParagraph"/>
        <w:ind w:left="360"/>
      </w:pPr>
    </w:p>
    <w:p w14:paraId="33034AA8" w14:textId="77777777" w:rsidR="00065EED" w:rsidRPr="00C979F3" w:rsidRDefault="00065EED" w:rsidP="00065EED">
      <w:pPr>
        <w:pStyle w:val="ListParagraph"/>
        <w:rPr>
          <w:b/>
          <w:i/>
        </w:rPr>
      </w:pPr>
      <w:r w:rsidRPr="00C979F3">
        <w:rPr>
          <w:b/>
          <w:i/>
        </w:rPr>
        <w:t>Pastabos:</w:t>
      </w:r>
    </w:p>
    <w:p w14:paraId="2053D7CA" w14:textId="77777777" w:rsidR="00AB1A2E" w:rsidRPr="00C979F3" w:rsidRDefault="00AB1A2E" w:rsidP="00520673">
      <w:pPr>
        <w:pStyle w:val="ListParagraph"/>
        <w:ind w:left="360"/>
      </w:pPr>
    </w:p>
    <w:p w14:paraId="4B8A222B" w14:textId="77777777" w:rsidR="00AB1A2E" w:rsidRPr="00C979F3" w:rsidRDefault="00AB1A2E" w:rsidP="00520673">
      <w:pPr>
        <w:pStyle w:val="ListParagraph"/>
        <w:ind w:left="360"/>
      </w:pPr>
    </w:p>
    <w:p w14:paraId="0D4DB7E5" w14:textId="77777777" w:rsidR="00AB1A2E" w:rsidRPr="00C979F3" w:rsidRDefault="00AB1A2E" w:rsidP="00520673">
      <w:pPr>
        <w:pStyle w:val="ListParagraph"/>
        <w:ind w:left="360"/>
      </w:pPr>
    </w:p>
    <w:p w14:paraId="799491B9" w14:textId="77777777" w:rsidR="00AB1A2E" w:rsidRPr="00C979F3" w:rsidRDefault="00AB1A2E" w:rsidP="00520673">
      <w:pPr>
        <w:pStyle w:val="ListParagraph"/>
        <w:ind w:left="360"/>
      </w:pPr>
    </w:p>
    <w:p w14:paraId="53A755A0" w14:textId="12E3E0DC" w:rsidR="00AB1A2E" w:rsidRDefault="00AB1A2E" w:rsidP="00520673">
      <w:pPr>
        <w:pStyle w:val="ListParagraph"/>
        <w:ind w:left="360"/>
      </w:pPr>
    </w:p>
    <w:p w14:paraId="5C0AF0D0" w14:textId="77777777" w:rsidR="00EB435E" w:rsidRPr="00C979F3" w:rsidRDefault="00EB435E" w:rsidP="00520673">
      <w:pPr>
        <w:pStyle w:val="ListParagraph"/>
        <w:ind w:left="360"/>
      </w:pPr>
    </w:p>
    <w:p w14:paraId="558CB8DC" w14:textId="77777777" w:rsidR="00520673" w:rsidRPr="00C979F3" w:rsidRDefault="008E1E47" w:rsidP="008E1E47">
      <w:pPr>
        <w:pStyle w:val="ListParagraph"/>
        <w:numPr>
          <w:ilvl w:val="1"/>
          <w:numId w:val="2"/>
        </w:numPr>
      </w:pPr>
      <w:r w:rsidRPr="008E1E47">
        <w:lastRenderedPageBreak/>
        <w:t>Gamykliniuose bandymuose dalyvavo ir su patikrinimo protokolo rezultatais, ir išvadomis Rangov</w:t>
      </w:r>
      <w:r>
        <w:t>o atstovas (ai) susipažinęs (ę)</w:t>
      </w:r>
      <w:r w:rsidR="00520673" w:rsidRPr="00C979F3">
        <w:t>:</w:t>
      </w:r>
    </w:p>
    <w:tbl>
      <w:tblPr>
        <w:tblStyle w:val="TableGrid"/>
        <w:tblpPr w:leftFromText="180" w:rightFromText="180" w:vertAnchor="text" w:horzAnchor="page" w:tblpX="5401" w:tblpY="29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520673" w:rsidRPr="00C979F3" w14:paraId="32236C66" w14:textId="77777777" w:rsidTr="00136CB0">
        <w:trPr>
          <w:trHeight w:val="412"/>
        </w:trPr>
        <w:tc>
          <w:tcPr>
            <w:tcW w:w="2786" w:type="dxa"/>
          </w:tcPr>
          <w:p w14:paraId="129CB2AE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207F8020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566306F8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300F2C8A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data</w:t>
            </w:r>
          </w:p>
        </w:tc>
        <w:tc>
          <w:tcPr>
            <w:tcW w:w="1176" w:type="dxa"/>
          </w:tcPr>
          <w:p w14:paraId="512C78CF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14025EAC" w14:textId="77777777" w:rsidR="00520673" w:rsidRPr="00C979F3" w:rsidRDefault="00520673" w:rsidP="00520673">
      <w:pPr>
        <w:spacing w:line="360" w:lineRule="auto"/>
        <w:rPr>
          <w:b/>
        </w:rPr>
      </w:pPr>
      <w:r w:rsidRPr="00C979F3">
        <w:rPr>
          <w:b/>
        </w:rPr>
        <w:t>Rangovo atstovas:</w:t>
      </w:r>
    </w:p>
    <w:p w14:paraId="39F6A940" w14:textId="77777777" w:rsidR="00520673" w:rsidRPr="00C979F3" w:rsidRDefault="00520673" w:rsidP="00520673"/>
    <w:tbl>
      <w:tblPr>
        <w:tblStyle w:val="TableGrid"/>
        <w:tblpPr w:leftFromText="180" w:rightFromText="180" w:vertAnchor="text" w:horzAnchor="page" w:tblpX="5401" w:tblpY="32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520673" w:rsidRPr="00C979F3" w14:paraId="77BB9A92" w14:textId="77777777" w:rsidTr="00136CB0">
        <w:trPr>
          <w:trHeight w:val="276"/>
        </w:trPr>
        <w:tc>
          <w:tcPr>
            <w:tcW w:w="2786" w:type="dxa"/>
          </w:tcPr>
          <w:p w14:paraId="46C7E201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7D360D76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1DAF648D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6CB13249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data</w:t>
            </w:r>
          </w:p>
        </w:tc>
        <w:tc>
          <w:tcPr>
            <w:tcW w:w="1176" w:type="dxa"/>
          </w:tcPr>
          <w:p w14:paraId="64E31C25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7325B8CA" w14:textId="77777777" w:rsidR="00520673" w:rsidRPr="00C979F3" w:rsidRDefault="00520673" w:rsidP="00520673">
      <w:pPr>
        <w:spacing w:line="360" w:lineRule="auto"/>
        <w:rPr>
          <w:b/>
        </w:rPr>
      </w:pPr>
      <w:r w:rsidRPr="00C979F3">
        <w:rPr>
          <w:b/>
        </w:rPr>
        <w:t>Rangovo atstovas:</w:t>
      </w:r>
    </w:p>
    <w:p w14:paraId="092F1100" w14:textId="77777777" w:rsidR="00520673" w:rsidRPr="00C979F3" w:rsidRDefault="00520673" w:rsidP="00520673"/>
    <w:p w14:paraId="6DABEAF7" w14:textId="77777777" w:rsidR="00520673" w:rsidRPr="00C979F3" w:rsidRDefault="00520673" w:rsidP="00520673"/>
    <w:p w14:paraId="7761E7E2" w14:textId="77777777" w:rsidR="00520673" w:rsidRPr="00C979F3" w:rsidRDefault="00F539CA" w:rsidP="008E1E47">
      <w:pPr>
        <w:pStyle w:val="ListParagraph"/>
        <w:numPr>
          <w:ilvl w:val="1"/>
          <w:numId w:val="2"/>
        </w:numPr>
        <w:spacing w:line="360" w:lineRule="auto"/>
      </w:pPr>
      <w:r w:rsidRPr="008E1E47">
        <w:t>Gamykliniuose bandymuose dalyvavo ir su patikrinimo protokolo rezultatais, ir išvadomis Užsakovo atstovas (ai) susipažinęs (ę):</w:t>
      </w:r>
    </w:p>
    <w:p w14:paraId="0209C782" w14:textId="77777777" w:rsidR="00136CB0" w:rsidRPr="00136CB0" w:rsidRDefault="00136CB0" w:rsidP="00136CB0">
      <w:pPr>
        <w:rPr>
          <w:b/>
        </w:rPr>
      </w:pPr>
      <w:r w:rsidRPr="00136CB0">
        <w:rPr>
          <w:b/>
        </w:rPr>
        <w:t xml:space="preserve">Užsakovo RAA </w:t>
      </w:r>
      <w:proofErr w:type="spellStart"/>
      <w:r w:rsidRPr="00136CB0">
        <w:rPr>
          <w:b/>
        </w:rPr>
        <w:t>spec</w:t>
      </w:r>
      <w:proofErr w:type="spellEnd"/>
      <w:r w:rsidRPr="00136CB0">
        <w:rPr>
          <w:b/>
        </w:rPr>
        <w:t xml:space="preserve"> </w:t>
      </w:r>
      <w:proofErr w:type="spellStart"/>
      <w:r w:rsidRPr="00136CB0">
        <w:rPr>
          <w:b/>
        </w:rPr>
        <w:t>tech</w:t>
      </w:r>
      <w:proofErr w:type="spellEnd"/>
      <w:r w:rsidRPr="00136CB0">
        <w:rPr>
          <w:b/>
        </w:rPr>
        <w:t xml:space="preserve">. priežiūros </w:t>
      </w:r>
    </w:p>
    <w:tbl>
      <w:tblPr>
        <w:tblStyle w:val="TableGrid"/>
        <w:tblpPr w:leftFromText="180" w:rightFromText="180" w:vertAnchor="text" w:horzAnchor="page" w:tblpX="5416" w:tblpY="314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36CB0" w:rsidRPr="00C979F3" w14:paraId="42D57E50" w14:textId="77777777" w:rsidTr="00136CB0">
        <w:trPr>
          <w:trHeight w:val="274"/>
        </w:trPr>
        <w:tc>
          <w:tcPr>
            <w:tcW w:w="2786" w:type="dxa"/>
          </w:tcPr>
          <w:p w14:paraId="4C378A30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09BD239E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380C1627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42BAA106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data</w:t>
            </w:r>
          </w:p>
        </w:tc>
        <w:tc>
          <w:tcPr>
            <w:tcW w:w="1176" w:type="dxa"/>
          </w:tcPr>
          <w:p w14:paraId="0CC02844" w14:textId="77777777" w:rsidR="00136CB0" w:rsidRPr="00C979F3" w:rsidRDefault="00136CB0" w:rsidP="00136CB0">
            <w:pPr>
              <w:spacing w:after="160" w:line="259" w:lineRule="auto"/>
              <w:rPr>
                <w:i/>
              </w:rPr>
            </w:pPr>
          </w:p>
        </w:tc>
      </w:tr>
    </w:tbl>
    <w:p w14:paraId="135B9317" w14:textId="77777777" w:rsidR="00136CB0" w:rsidRPr="00136CB0" w:rsidRDefault="00136CB0" w:rsidP="00136CB0">
      <w:pPr>
        <w:rPr>
          <w:b/>
        </w:rPr>
      </w:pPr>
      <w:r w:rsidRPr="00136CB0">
        <w:rPr>
          <w:b/>
        </w:rPr>
        <w:t>Atstovas</w:t>
      </w:r>
      <w:r>
        <w:rPr>
          <w:b/>
        </w:rPr>
        <w:t>:</w:t>
      </w:r>
    </w:p>
    <w:p w14:paraId="3B268C88" w14:textId="77777777" w:rsidR="00520673" w:rsidRPr="00C979F3" w:rsidRDefault="00520673" w:rsidP="00520673"/>
    <w:p w14:paraId="50EA1991" w14:textId="77777777" w:rsidR="00136CB0" w:rsidRDefault="00136CB0" w:rsidP="00136CB0">
      <w:pPr>
        <w:rPr>
          <w:b/>
        </w:rPr>
      </w:pPr>
      <w:r w:rsidRPr="007B5BBF">
        <w:rPr>
          <w:b/>
        </w:rPr>
        <w:t xml:space="preserve">Užsakovo </w:t>
      </w:r>
      <w:r>
        <w:rPr>
          <w:b/>
        </w:rPr>
        <w:t xml:space="preserve">RAA </w:t>
      </w:r>
      <w:proofErr w:type="spellStart"/>
      <w:r>
        <w:rPr>
          <w:b/>
        </w:rPr>
        <w:t>spec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tech</w:t>
      </w:r>
      <w:proofErr w:type="spellEnd"/>
      <w:r>
        <w:rPr>
          <w:b/>
        </w:rPr>
        <w:t xml:space="preserve">. priežiūros </w:t>
      </w:r>
    </w:p>
    <w:tbl>
      <w:tblPr>
        <w:tblStyle w:val="TableGrid"/>
        <w:tblpPr w:leftFromText="180" w:rightFromText="180" w:vertAnchor="text" w:horzAnchor="page" w:tblpX="5416" w:tblpY="285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36CB0" w:rsidRPr="00C979F3" w14:paraId="74D0C22F" w14:textId="77777777" w:rsidTr="00136CB0">
        <w:trPr>
          <w:trHeight w:val="274"/>
        </w:trPr>
        <w:tc>
          <w:tcPr>
            <w:tcW w:w="2786" w:type="dxa"/>
          </w:tcPr>
          <w:p w14:paraId="3FE3B98D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1E5222F4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50139E1E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1BA5B693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data</w:t>
            </w:r>
          </w:p>
        </w:tc>
        <w:tc>
          <w:tcPr>
            <w:tcW w:w="1176" w:type="dxa"/>
          </w:tcPr>
          <w:p w14:paraId="3F59D86E" w14:textId="77777777" w:rsidR="00136CB0" w:rsidRPr="00C979F3" w:rsidRDefault="00136CB0" w:rsidP="00136CB0">
            <w:pPr>
              <w:spacing w:after="160" w:line="259" w:lineRule="auto"/>
              <w:rPr>
                <w:i/>
              </w:rPr>
            </w:pPr>
          </w:p>
        </w:tc>
      </w:tr>
    </w:tbl>
    <w:p w14:paraId="07B67732" w14:textId="77777777" w:rsidR="00136CB0" w:rsidRPr="007B5BBF" w:rsidRDefault="00136CB0" w:rsidP="00136CB0">
      <w:pPr>
        <w:rPr>
          <w:b/>
        </w:rPr>
      </w:pPr>
      <w:r w:rsidRPr="007B5BBF">
        <w:rPr>
          <w:b/>
        </w:rPr>
        <w:t>atstovas:</w:t>
      </w:r>
    </w:p>
    <w:p w14:paraId="7E075ED9" w14:textId="77777777" w:rsidR="000B4C1D" w:rsidRPr="000B4C1D" w:rsidRDefault="000B4C1D" w:rsidP="000B4C1D">
      <w:pPr>
        <w:rPr>
          <w:b/>
        </w:rPr>
      </w:pPr>
      <w:r w:rsidRPr="00C979F3">
        <w:rPr>
          <w:b/>
        </w:rPr>
        <w:t>:</w:t>
      </w:r>
    </w:p>
    <w:p w14:paraId="7BCEB90B" w14:textId="77777777" w:rsidR="000B4C1D" w:rsidRPr="000B4C1D" w:rsidRDefault="000B4C1D" w:rsidP="000B4C1D"/>
    <w:p w14:paraId="449DD1E8" w14:textId="77777777" w:rsidR="00520673" w:rsidRPr="00520673" w:rsidRDefault="00520673" w:rsidP="00520673"/>
    <w:sectPr w:rsidR="00520673" w:rsidRPr="00520673" w:rsidSect="00963388">
      <w:pgSz w:w="16838" w:h="11906" w:orient="landscape"/>
      <w:pgMar w:top="567" w:right="1134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6D9780" w14:textId="77777777" w:rsidR="00D95E2E" w:rsidRDefault="00D95E2E" w:rsidP="0089129A">
      <w:pPr>
        <w:spacing w:after="0" w:line="240" w:lineRule="auto"/>
      </w:pPr>
      <w:r>
        <w:separator/>
      </w:r>
    </w:p>
  </w:endnote>
  <w:endnote w:type="continuationSeparator" w:id="0">
    <w:p w14:paraId="29C47CB3" w14:textId="77777777" w:rsidR="00D95E2E" w:rsidRDefault="00D95E2E" w:rsidP="00891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IGDT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7E5F0F" w14:textId="77777777" w:rsidR="00D95E2E" w:rsidRDefault="00D95E2E" w:rsidP="0089129A">
      <w:pPr>
        <w:spacing w:after="0" w:line="240" w:lineRule="auto"/>
      </w:pPr>
      <w:r>
        <w:separator/>
      </w:r>
    </w:p>
  </w:footnote>
  <w:footnote w:type="continuationSeparator" w:id="0">
    <w:p w14:paraId="101AECBA" w14:textId="77777777" w:rsidR="00D95E2E" w:rsidRDefault="00D95E2E" w:rsidP="00891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F4CFF"/>
    <w:multiLevelType w:val="hybridMultilevel"/>
    <w:tmpl w:val="9F224C0C"/>
    <w:lvl w:ilvl="0" w:tplc="89E0EEDA">
      <w:start w:val="4"/>
      <w:numFmt w:val="bullet"/>
      <w:lvlText w:val="-"/>
      <w:lvlJc w:val="left"/>
      <w:pPr>
        <w:ind w:left="1152" w:hanging="360"/>
      </w:pPr>
      <w:rPr>
        <w:rFonts w:ascii="Calibri" w:eastAsiaTheme="minorHAnsi" w:hAnsi="Calibri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06256EC8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36A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D1C121C"/>
    <w:multiLevelType w:val="multilevel"/>
    <w:tmpl w:val="7C4A80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" w15:restartNumberingAfterBreak="0">
    <w:nsid w:val="40C2177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D492F3B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3C569F0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9B77ACB"/>
    <w:multiLevelType w:val="multilevel"/>
    <w:tmpl w:val="30661D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8" w15:restartNumberingAfterBreak="0">
    <w:nsid w:val="61AD62C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5AC3756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BD76CB3"/>
    <w:multiLevelType w:val="multilevel"/>
    <w:tmpl w:val="6B48388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7"/>
      <w:numFmt w:val="decimal"/>
      <w:isLgl/>
      <w:lvlText w:val="%1.%2"/>
      <w:lvlJc w:val="left"/>
      <w:pPr>
        <w:ind w:left="116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3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82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10"/>
  </w:num>
  <w:num w:numId="5">
    <w:abstractNumId w:val="7"/>
  </w:num>
  <w:num w:numId="6">
    <w:abstractNumId w:val="3"/>
  </w:num>
  <w:num w:numId="7">
    <w:abstractNumId w:val="0"/>
  </w:num>
  <w:num w:numId="8">
    <w:abstractNumId w:val="6"/>
  </w:num>
  <w:num w:numId="9">
    <w:abstractNumId w:val="2"/>
  </w:num>
  <w:num w:numId="10">
    <w:abstractNumId w:val="8"/>
  </w:num>
  <w:num w:numId="11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Paulius Raila">
    <w15:presenceInfo w15:providerId="AD" w15:userId="S-1-5-21-3160108999-1933879249-3255120378-218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4A4"/>
    <w:rsid w:val="00007269"/>
    <w:rsid w:val="00011ED5"/>
    <w:rsid w:val="00014539"/>
    <w:rsid w:val="000156C0"/>
    <w:rsid w:val="00015E49"/>
    <w:rsid w:val="0002535D"/>
    <w:rsid w:val="00027CB0"/>
    <w:rsid w:val="00030863"/>
    <w:rsid w:val="00030A72"/>
    <w:rsid w:val="00030BB0"/>
    <w:rsid w:val="00030E95"/>
    <w:rsid w:val="00035119"/>
    <w:rsid w:val="000356A4"/>
    <w:rsid w:val="000442D7"/>
    <w:rsid w:val="00050CE9"/>
    <w:rsid w:val="00064770"/>
    <w:rsid w:val="00065EED"/>
    <w:rsid w:val="00066982"/>
    <w:rsid w:val="00066C8F"/>
    <w:rsid w:val="00071B56"/>
    <w:rsid w:val="00080D58"/>
    <w:rsid w:val="000814FC"/>
    <w:rsid w:val="00092261"/>
    <w:rsid w:val="00096ED9"/>
    <w:rsid w:val="000A5FEC"/>
    <w:rsid w:val="000B4C1D"/>
    <w:rsid w:val="000B54BE"/>
    <w:rsid w:val="000C21D9"/>
    <w:rsid w:val="000C2EF5"/>
    <w:rsid w:val="000C38F6"/>
    <w:rsid w:val="000E58D0"/>
    <w:rsid w:val="000E6442"/>
    <w:rsid w:val="000E690D"/>
    <w:rsid w:val="001028E5"/>
    <w:rsid w:val="001048F7"/>
    <w:rsid w:val="00115467"/>
    <w:rsid w:val="00125A5E"/>
    <w:rsid w:val="00127EB0"/>
    <w:rsid w:val="00136CB0"/>
    <w:rsid w:val="00137C90"/>
    <w:rsid w:val="001420A1"/>
    <w:rsid w:val="00146A50"/>
    <w:rsid w:val="00151999"/>
    <w:rsid w:val="00151F0C"/>
    <w:rsid w:val="0015343C"/>
    <w:rsid w:val="001645A4"/>
    <w:rsid w:val="00165672"/>
    <w:rsid w:val="001705AA"/>
    <w:rsid w:val="00172CEC"/>
    <w:rsid w:val="00180478"/>
    <w:rsid w:val="00186978"/>
    <w:rsid w:val="00191F9C"/>
    <w:rsid w:val="001D33F6"/>
    <w:rsid w:val="001E70CF"/>
    <w:rsid w:val="001F0598"/>
    <w:rsid w:val="001F2924"/>
    <w:rsid w:val="001F7B20"/>
    <w:rsid w:val="00203F60"/>
    <w:rsid w:val="002043AF"/>
    <w:rsid w:val="002260F2"/>
    <w:rsid w:val="002305FB"/>
    <w:rsid w:val="0024061E"/>
    <w:rsid w:val="002435BD"/>
    <w:rsid w:val="00246ADD"/>
    <w:rsid w:val="002535D0"/>
    <w:rsid w:val="00262D9C"/>
    <w:rsid w:val="002770CA"/>
    <w:rsid w:val="00285DF8"/>
    <w:rsid w:val="002932AD"/>
    <w:rsid w:val="002946AB"/>
    <w:rsid w:val="002A21D3"/>
    <w:rsid w:val="002B1CD3"/>
    <w:rsid w:val="002D04EF"/>
    <w:rsid w:val="002D5137"/>
    <w:rsid w:val="002D6338"/>
    <w:rsid w:val="002D685F"/>
    <w:rsid w:val="002E15B2"/>
    <w:rsid w:val="002E3B66"/>
    <w:rsid w:val="002F67A6"/>
    <w:rsid w:val="00306BE9"/>
    <w:rsid w:val="00307F89"/>
    <w:rsid w:val="003132E1"/>
    <w:rsid w:val="00316E54"/>
    <w:rsid w:val="003200DD"/>
    <w:rsid w:val="0032369E"/>
    <w:rsid w:val="003237D3"/>
    <w:rsid w:val="003277E8"/>
    <w:rsid w:val="00331162"/>
    <w:rsid w:val="0033128F"/>
    <w:rsid w:val="00340012"/>
    <w:rsid w:val="00342B7E"/>
    <w:rsid w:val="003471B7"/>
    <w:rsid w:val="00353F76"/>
    <w:rsid w:val="00356C1C"/>
    <w:rsid w:val="0038064C"/>
    <w:rsid w:val="003936E0"/>
    <w:rsid w:val="003A22FD"/>
    <w:rsid w:val="003B5016"/>
    <w:rsid w:val="003B5EA5"/>
    <w:rsid w:val="003C2FAE"/>
    <w:rsid w:val="003D5790"/>
    <w:rsid w:val="003D772A"/>
    <w:rsid w:val="003E4EF5"/>
    <w:rsid w:val="003F0CE9"/>
    <w:rsid w:val="003F22F1"/>
    <w:rsid w:val="003F2902"/>
    <w:rsid w:val="00403BBA"/>
    <w:rsid w:val="004054A4"/>
    <w:rsid w:val="00407022"/>
    <w:rsid w:val="00412DA6"/>
    <w:rsid w:val="00416111"/>
    <w:rsid w:val="00427506"/>
    <w:rsid w:val="0043140F"/>
    <w:rsid w:val="00436DE8"/>
    <w:rsid w:val="004409C8"/>
    <w:rsid w:val="00441864"/>
    <w:rsid w:val="004536CD"/>
    <w:rsid w:val="0045511B"/>
    <w:rsid w:val="004568E3"/>
    <w:rsid w:val="00460BA4"/>
    <w:rsid w:val="0048510F"/>
    <w:rsid w:val="0049342E"/>
    <w:rsid w:val="004A234E"/>
    <w:rsid w:val="004B5ABE"/>
    <w:rsid w:val="004B618A"/>
    <w:rsid w:val="004B7306"/>
    <w:rsid w:val="004C0029"/>
    <w:rsid w:val="004C3892"/>
    <w:rsid w:val="004E2EAC"/>
    <w:rsid w:val="004F3B26"/>
    <w:rsid w:val="004F4FE2"/>
    <w:rsid w:val="005015CD"/>
    <w:rsid w:val="00505B3E"/>
    <w:rsid w:val="00513859"/>
    <w:rsid w:val="00520673"/>
    <w:rsid w:val="00524DF1"/>
    <w:rsid w:val="00544F3D"/>
    <w:rsid w:val="005471C6"/>
    <w:rsid w:val="00547A34"/>
    <w:rsid w:val="0055146A"/>
    <w:rsid w:val="005568BD"/>
    <w:rsid w:val="00557B0C"/>
    <w:rsid w:val="0056592F"/>
    <w:rsid w:val="00571AB9"/>
    <w:rsid w:val="00577CA0"/>
    <w:rsid w:val="0058219A"/>
    <w:rsid w:val="00594C2D"/>
    <w:rsid w:val="005A480A"/>
    <w:rsid w:val="005B3522"/>
    <w:rsid w:val="005C5301"/>
    <w:rsid w:val="005F5495"/>
    <w:rsid w:val="006037B9"/>
    <w:rsid w:val="00607D95"/>
    <w:rsid w:val="00611BC8"/>
    <w:rsid w:val="00613BB9"/>
    <w:rsid w:val="00624109"/>
    <w:rsid w:val="00625612"/>
    <w:rsid w:val="00626556"/>
    <w:rsid w:val="00627DC1"/>
    <w:rsid w:val="00631072"/>
    <w:rsid w:val="00645E0B"/>
    <w:rsid w:val="006730AC"/>
    <w:rsid w:val="006767F8"/>
    <w:rsid w:val="006812ED"/>
    <w:rsid w:val="00682A8D"/>
    <w:rsid w:val="0068766E"/>
    <w:rsid w:val="00691C71"/>
    <w:rsid w:val="006B5387"/>
    <w:rsid w:val="006B7840"/>
    <w:rsid w:val="006C0C9D"/>
    <w:rsid w:val="006C158E"/>
    <w:rsid w:val="006C2CCD"/>
    <w:rsid w:val="006C31CE"/>
    <w:rsid w:val="006D4A6A"/>
    <w:rsid w:val="006E3BA4"/>
    <w:rsid w:val="006E62B9"/>
    <w:rsid w:val="006F4951"/>
    <w:rsid w:val="0072685E"/>
    <w:rsid w:val="00737DAF"/>
    <w:rsid w:val="007434D8"/>
    <w:rsid w:val="00744DCE"/>
    <w:rsid w:val="0074741A"/>
    <w:rsid w:val="00747A40"/>
    <w:rsid w:val="00751550"/>
    <w:rsid w:val="00760576"/>
    <w:rsid w:val="00776A5A"/>
    <w:rsid w:val="00790F25"/>
    <w:rsid w:val="007A233E"/>
    <w:rsid w:val="007B1362"/>
    <w:rsid w:val="007B572F"/>
    <w:rsid w:val="007C0CB7"/>
    <w:rsid w:val="007C48C3"/>
    <w:rsid w:val="007D464D"/>
    <w:rsid w:val="007E0343"/>
    <w:rsid w:val="007E1593"/>
    <w:rsid w:val="007E31B4"/>
    <w:rsid w:val="007E3B26"/>
    <w:rsid w:val="007E69DF"/>
    <w:rsid w:val="007F16D9"/>
    <w:rsid w:val="007F77F1"/>
    <w:rsid w:val="007F7BEA"/>
    <w:rsid w:val="00804FF0"/>
    <w:rsid w:val="00816D1D"/>
    <w:rsid w:val="00817629"/>
    <w:rsid w:val="00823BC1"/>
    <w:rsid w:val="00833787"/>
    <w:rsid w:val="00835FEE"/>
    <w:rsid w:val="00844F71"/>
    <w:rsid w:val="00862B67"/>
    <w:rsid w:val="00881A55"/>
    <w:rsid w:val="0089129A"/>
    <w:rsid w:val="008935BA"/>
    <w:rsid w:val="00897245"/>
    <w:rsid w:val="008979CB"/>
    <w:rsid w:val="008A212A"/>
    <w:rsid w:val="008A27B1"/>
    <w:rsid w:val="008B4CEE"/>
    <w:rsid w:val="008C3331"/>
    <w:rsid w:val="008C3915"/>
    <w:rsid w:val="008C5AEF"/>
    <w:rsid w:val="008E1E47"/>
    <w:rsid w:val="008F3064"/>
    <w:rsid w:val="008F4D9F"/>
    <w:rsid w:val="009010CC"/>
    <w:rsid w:val="0090602D"/>
    <w:rsid w:val="00916184"/>
    <w:rsid w:val="009213DA"/>
    <w:rsid w:val="00932393"/>
    <w:rsid w:val="0093247A"/>
    <w:rsid w:val="0093469E"/>
    <w:rsid w:val="00953B51"/>
    <w:rsid w:val="0095700E"/>
    <w:rsid w:val="00963388"/>
    <w:rsid w:val="009645DD"/>
    <w:rsid w:val="0096501F"/>
    <w:rsid w:val="009740E8"/>
    <w:rsid w:val="00981592"/>
    <w:rsid w:val="009911E7"/>
    <w:rsid w:val="009950F8"/>
    <w:rsid w:val="009A116C"/>
    <w:rsid w:val="009A1190"/>
    <w:rsid w:val="009B27B7"/>
    <w:rsid w:val="009C07A4"/>
    <w:rsid w:val="009C5EC3"/>
    <w:rsid w:val="009D35FF"/>
    <w:rsid w:val="009D4096"/>
    <w:rsid w:val="009D732B"/>
    <w:rsid w:val="009F16D1"/>
    <w:rsid w:val="009F7693"/>
    <w:rsid w:val="00A01059"/>
    <w:rsid w:val="00A0684C"/>
    <w:rsid w:val="00A31E33"/>
    <w:rsid w:val="00A355C0"/>
    <w:rsid w:val="00A45379"/>
    <w:rsid w:val="00A544F5"/>
    <w:rsid w:val="00A56ED8"/>
    <w:rsid w:val="00A63784"/>
    <w:rsid w:val="00A66B00"/>
    <w:rsid w:val="00A81CB4"/>
    <w:rsid w:val="00AA004A"/>
    <w:rsid w:val="00AA31B4"/>
    <w:rsid w:val="00AB1A2E"/>
    <w:rsid w:val="00AB1B2A"/>
    <w:rsid w:val="00AB76E2"/>
    <w:rsid w:val="00AD4883"/>
    <w:rsid w:val="00AD617C"/>
    <w:rsid w:val="00AD7FFB"/>
    <w:rsid w:val="00AE1876"/>
    <w:rsid w:val="00B14A50"/>
    <w:rsid w:val="00B23508"/>
    <w:rsid w:val="00B24627"/>
    <w:rsid w:val="00B274CD"/>
    <w:rsid w:val="00B45349"/>
    <w:rsid w:val="00B614DE"/>
    <w:rsid w:val="00B629CF"/>
    <w:rsid w:val="00B63328"/>
    <w:rsid w:val="00B63C55"/>
    <w:rsid w:val="00B64EC8"/>
    <w:rsid w:val="00B65314"/>
    <w:rsid w:val="00B6716C"/>
    <w:rsid w:val="00B7049A"/>
    <w:rsid w:val="00B742AF"/>
    <w:rsid w:val="00B75A7B"/>
    <w:rsid w:val="00B77BD8"/>
    <w:rsid w:val="00B924C9"/>
    <w:rsid w:val="00B958CF"/>
    <w:rsid w:val="00BB0971"/>
    <w:rsid w:val="00BB276A"/>
    <w:rsid w:val="00BC7B68"/>
    <w:rsid w:val="00BD6BBA"/>
    <w:rsid w:val="00BD7BB4"/>
    <w:rsid w:val="00BE5BD9"/>
    <w:rsid w:val="00BE7F1F"/>
    <w:rsid w:val="00BF6C8B"/>
    <w:rsid w:val="00BF7B5E"/>
    <w:rsid w:val="00C01EEB"/>
    <w:rsid w:val="00C062B5"/>
    <w:rsid w:val="00C12221"/>
    <w:rsid w:val="00C15EAB"/>
    <w:rsid w:val="00C20A34"/>
    <w:rsid w:val="00C331DE"/>
    <w:rsid w:val="00C45CD8"/>
    <w:rsid w:val="00C70749"/>
    <w:rsid w:val="00C802BD"/>
    <w:rsid w:val="00C86202"/>
    <w:rsid w:val="00C937FD"/>
    <w:rsid w:val="00C9400A"/>
    <w:rsid w:val="00C979F3"/>
    <w:rsid w:val="00CB5BF8"/>
    <w:rsid w:val="00CD32FF"/>
    <w:rsid w:val="00CD427D"/>
    <w:rsid w:val="00CD6F94"/>
    <w:rsid w:val="00CE32C7"/>
    <w:rsid w:val="00D01B16"/>
    <w:rsid w:val="00D07EE0"/>
    <w:rsid w:val="00D22382"/>
    <w:rsid w:val="00D33954"/>
    <w:rsid w:val="00D33BA0"/>
    <w:rsid w:val="00D40174"/>
    <w:rsid w:val="00D419DB"/>
    <w:rsid w:val="00D47E85"/>
    <w:rsid w:val="00D538BA"/>
    <w:rsid w:val="00D546D3"/>
    <w:rsid w:val="00D60A7D"/>
    <w:rsid w:val="00D630CD"/>
    <w:rsid w:val="00D762F9"/>
    <w:rsid w:val="00D84F1C"/>
    <w:rsid w:val="00D87861"/>
    <w:rsid w:val="00D9166E"/>
    <w:rsid w:val="00D95E2E"/>
    <w:rsid w:val="00DA1E9D"/>
    <w:rsid w:val="00DA5589"/>
    <w:rsid w:val="00DB155D"/>
    <w:rsid w:val="00DC421A"/>
    <w:rsid w:val="00DC7CF7"/>
    <w:rsid w:val="00DD46F4"/>
    <w:rsid w:val="00DD71DE"/>
    <w:rsid w:val="00DE3F0E"/>
    <w:rsid w:val="00DE6323"/>
    <w:rsid w:val="00DF432F"/>
    <w:rsid w:val="00E14294"/>
    <w:rsid w:val="00E16C3B"/>
    <w:rsid w:val="00E179B7"/>
    <w:rsid w:val="00E26526"/>
    <w:rsid w:val="00E303BC"/>
    <w:rsid w:val="00E34C4B"/>
    <w:rsid w:val="00E436DA"/>
    <w:rsid w:val="00E51560"/>
    <w:rsid w:val="00E7189F"/>
    <w:rsid w:val="00E74B22"/>
    <w:rsid w:val="00E761FA"/>
    <w:rsid w:val="00E83F04"/>
    <w:rsid w:val="00E84D20"/>
    <w:rsid w:val="00E90A2D"/>
    <w:rsid w:val="00E91D71"/>
    <w:rsid w:val="00EA7FB5"/>
    <w:rsid w:val="00EB435E"/>
    <w:rsid w:val="00EB4843"/>
    <w:rsid w:val="00EC3035"/>
    <w:rsid w:val="00EC7EC6"/>
    <w:rsid w:val="00ED2214"/>
    <w:rsid w:val="00ED5B56"/>
    <w:rsid w:val="00F00F57"/>
    <w:rsid w:val="00F03483"/>
    <w:rsid w:val="00F0687D"/>
    <w:rsid w:val="00F11831"/>
    <w:rsid w:val="00F2411B"/>
    <w:rsid w:val="00F3036E"/>
    <w:rsid w:val="00F3561B"/>
    <w:rsid w:val="00F35C99"/>
    <w:rsid w:val="00F36B45"/>
    <w:rsid w:val="00F539CA"/>
    <w:rsid w:val="00F63F40"/>
    <w:rsid w:val="00F71C66"/>
    <w:rsid w:val="00F740F0"/>
    <w:rsid w:val="00F76073"/>
    <w:rsid w:val="00F85A85"/>
    <w:rsid w:val="00F8697F"/>
    <w:rsid w:val="00F93974"/>
    <w:rsid w:val="00F977D8"/>
    <w:rsid w:val="00FA1E5C"/>
    <w:rsid w:val="00FB1068"/>
    <w:rsid w:val="00FC4789"/>
    <w:rsid w:val="00FC52FF"/>
    <w:rsid w:val="00FC5886"/>
    <w:rsid w:val="00FD7FBF"/>
    <w:rsid w:val="00FE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11B60"/>
  <w15:chartTrackingRefBased/>
  <w15:docId w15:val="{7E340F65-0CF7-4E63-AD8D-5703169ED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1A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4A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0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4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096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E632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912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29A"/>
  </w:style>
  <w:style w:type="paragraph" w:styleId="Footer">
    <w:name w:val="footer"/>
    <w:basedOn w:val="Normal"/>
    <w:link w:val="FooterChar"/>
    <w:uiPriority w:val="99"/>
    <w:unhideWhenUsed/>
    <w:rsid w:val="008912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9650591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1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797365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95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576020E950EE5489EEFB4BBF4C6CF2F" ma:contentTypeVersion="1" ma:contentTypeDescription="" ma:contentTypeScope="" ma:versionID="bcc9cd4b840df38a4d8a219aca9f1cc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c18f2e45b9d886283cf6ba92b663e7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https://projektai.intranet.litgrid.eu/PWA/Sedos TP/_layouts/15/DocIdRedir.aspx?ID=PVIS-1996228316-420</Url>
      <Description>PVIS-1996228316-420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PVIS-1996228316-420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7CDD21D-1AD5-4B5D-B17F-E0FB849A6F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F42A04-6092-42E2-84FB-878C2F436D3A}"/>
</file>

<file path=customXml/itemProps3.xml><?xml version="1.0" encoding="utf-8"?>
<ds:datastoreItem xmlns:ds="http://schemas.openxmlformats.org/officeDocument/2006/customXml" ds:itemID="{C54642B1-3FCB-4E75-98A3-542656911530}"/>
</file>

<file path=customXml/itemProps4.xml><?xml version="1.0" encoding="utf-8"?>
<ds:datastoreItem xmlns:ds="http://schemas.openxmlformats.org/officeDocument/2006/customXml" ds:itemID="{A19A346E-3080-4DFB-96A6-24EA13D6E817}"/>
</file>

<file path=customXml/itemProps5.xml><?xml version="1.0" encoding="utf-8"?>
<ds:datastoreItem xmlns:ds="http://schemas.openxmlformats.org/officeDocument/2006/customXml" ds:itemID="{7472FE12-E90E-4787-B652-42BC221CE5B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6115</Words>
  <Characters>3486</Characters>
  <Application>Microsoft Office Word</Application>
  <DocSecurity>0</DocSecurity>
  <Lines>29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Paulius Raila</dc:creator>
  <cp:keywords/>
  <dc:description/>
  <cp:lastModifiedBy>Živilė Razulevičiūtė</cp:lastModifiedBy>
  <cp:revision>2</cp:revision>
  <dcterms:created xsi:type="dcterms:W3CDTF">2020-06-09T14:15:00Z</dcterms:created>
  <dcterms:modified xsi:type="dcterms:W3CDTF">2020-06-09T14:15:00Z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0x01010066872F3CC8F7D84995438B893169A0800200E576020E950EE5489EEFB4BBF4C6CF2F</vt:lpwstr>
  </property>
  <property fmtid="{D5CDD505-2E9C-101B-9397-08002B2CF9AE}" pid="3" name="_dlc_DocIdItemGuid">
    <vt:lpwstr>40b53d6a-d3ab-40ec-933c-a43ce1beafbf</vt:lpwstr>
  </property>
</Properties>
</file>